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719CC" w14:textId="77777777" w:rsidR="00C231D8" w:rsidRDefault="00C231D8">
      <w:pPr>
        <w:rPr>
          <w:b/>
        </w:rPr>
      </w:pPr>
      <w:bookmarkStart w:id="0" w:name="_GoBack"/>
      <w:bookmarkEnd w:id="0"/>
      <w:r w:rsidRPr="00C231D8">
        <w:rPr>
          <w:b/>
          <w:noProof/>
        </w:rPr>
        <w:drawing>
          <wp:inline distT="0" distB="0" distL="0" distR="0" wp14:anchorId="765C9760" wp14:editId="59283D8D">
            <wp:extent cx="5943600" cy="4530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of Education logo-color.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530090"/>
                    </a:xfrm>
                    <a:prstGeom prst="rect">
                      <a:avLst/>
                    </a:prstGeom>
                  </pic:spPr>
                </pic:pic>
              </a:graphicData>
            </a:graphic>
          </wp:inline>
        </w:drawing>
      </w:r>
    </w:p>
    <w:p w14:paraId="4F9566DF" w14:textId="77777777" w:rsidR="00C231D8" w:rsidRDefault="00C231D8">
      <w:pPr>
        <w:rPr>
          <w:b/>
        </w:rPr>
      </w:pPr>
    </w:p>
    <w:p w14:paraId="319868F5" w14:textId="77777777" w:rsidR="00C231D8" w:rsidRDefault="00C231D8">
      <w:pPr>
        <w:rPr>
          <w:b/>
        </w:rPr>
      </w:pPr>
    </w:p>
    <w:p w14:paraId="3EFF40B7" w14:textId="77777777" w:rsidR="00C231D8" w:rsidRPr="00094168" w:rsidRDefault="00C231D8" w:rsidP="00C231D8">
      <w:pPr>
        <w:jc w:val="center"/>
        <w:rPr>
          <w:b/>
          <w:sz w:val="48"/>
          <w:szCs w:val="48"/>
        </w:rPr>
      </w:pPr>
      <w:proofErr w:type="spellStart"/>
      <w:r w:rsidRPr="00094168">
        <w:rPr>
          <w:b/>
          <w:sz w:val="48"/>
          <w:szCs w:val="48"/>
        </w:rPr>
        <w:t>EdD</w:t>
      </w:r>
      <w:proofErr w:type="spellEnd"/>
      <w:r w:rsidRPr="00094168">
        <w:rPr>
          <w:b/>
          <w:sz w:val="48"/>
          <w:szCs w:val="48"/>
        </w:rPr>
        <w:t xml:space="preserve"> in Curriculum and Instruction</w:t>
      </w:r>
    </w:p>
    <w:p w14:paraId="616291C8" w14:textId="77777777" w:rsidR="00C231D8" w:rsidRPr="00094168" w:rsidRDefault="00C231D8" w:rsidP="00C231D8">
      <w:pPr>
        <w:jc w:val="center"/>
        <w:rPr>
          <w:b/>
          <w:sz w:val="48"/>
          <w:szCs w:val="48"/>
        </w:rPr>
      </w:pPr>
    </w:p>
    <w:p w14:paraId="1D7F95AD" w14:textId="77777777" w:rsidR="000B1185" w:rsidRPr="00094168" w:rsidRDefault="000B1185" w:rsidP="00C231D8">
      <w:pPr>
        <w:jc w:val="center"/>
        <w:rPr>
          <w:rFonts w:ascii="Lucida Handwriting" w:hAnsi="Lucida Handwriting"/>
          <w:b/>
          <w:i/>
          <w:sz w:val="44"/>
          <w:szCs w:val="44"/>
        </w:rPr>
      </w:pPr>
      <w:r w:rsidRPr="00094168">
        <w:rPr>
          <w:rFonts w:ascii="Lucida Handwriting" w:hAnsi="Lucida Handwriting"/>
          <w:b/>
          <w:i/>
          <w:sz w:val="44"/>
          <w:szCs w:val="44"/>
        </w:rPr>
        <w:t>Nourishing innovation…</w:t>
      </w:r>
    </w:p>
    <w:p w14:paraId="429DD687" w14:textId="77777777" w:rsidR="00C231D8" w:rsidRPr="00094168" w:rsidRDefault="00C231D8" w:rsidP="00C231D8">
      <w:pPr>
        <w:jc w:val="center"/>
        <w:rPr>
          <w:rFonts w:ascii="Lucida Handwriting" w:hAnsi="Lucida Handwriting"/>
          <w:b/>
          <w:sz w:val="44"/>
          <w:szCs w:val="44"/>
        </w:rPr>
      </w:pPr>
    </w:p>
    <w:p w14:paraId="3C3BDA3A" w14:textId="77777777" w:rsidR="00C231D8" w:rsidRDefault="00C231D8" w:rsidP="00C231D8">
      <w:pPr>
        <w:jc w:val="center"/>
        <w:rPr>
          <w:b/>
          <w:sz w:val="44"/>
          <w:szCs w:val="44"/>
        </w:rPr>
      </w:pPr>
    </w:p>
    <w:p w14:paraId="5F2FAD19" w14:textId="77777777" w:rsidR="00C231D8" w:rsidRDefault="00C231D8" w:rsidP="00C231D8">
      <w:pPr>
        <w:jc w:val="center"/>
        <w:rPr>
          <w:b/>
          <w:sz w:val="44"/>
          <w:szCs w:val="44"/>
        </w:rPr>
      </w:pPr>
    </w:p>
    <w:p w14:paraId="4310839B" w14:textId="77777777" w:rsidR="00C231D8" w:rsidRPr="00094168" w:rsidRDefault="00C231D8" w:rsidP="00C231D8">
      <w:pPr>
        <w:jc w:val="center"/>
        <w:rPr>
          <w:b/>
          <w:sz w:val="44"/>
          <w:szCs w:val="44"/>
        </w:rPr>
      </w:pPr>
      <w:r w:rsidRPr="00094168">
        <w:rPr>
          <w:b/>
          <w:sz w:val="44"/>
          <w:szCs w:val="44"/>
        </w:rPr>
        <w:t>2013-2014 Academic Year</w:t>
      </w:r>
      <w:r w:rsidR="000B1185" w:rsidRPr="00094168">
        <w:rPr>
          <w:b/>
          <w:sz w:val="44"/>
          <w:szCs w:val="44"/>
        </w:rPr>
        <w:t xml:space="preserve"> Handbook</w:t>
      </w:r>
    </w:p>
    <w:p w14:paraId="6B959DE2" w14:textId="77777777" w:rsidR="00C231D8" w:rsidRDefault="00C231D8" w:rsidP="00C231D8">
      <w:pPr>
        <w:jc w:val="center"/>
        <w:rPr>
          <w:b/>
          <w:sz w:val="36"/>
          <w:szCs w:val="36"/>
        </w:rPr>
      </w:pPr>
    </w:p>
    <w:p w14:paraId="65D6D95D" w14:textId="77777777" w:rsidR="00C231D8" w:rsidRDefault="00C231D8">
      <w:pPr>
        <w:rPr>
          <w:b/>
          <w:sz w:val="36"/>
          <w:szCs w:val="36"/>
        </w:rPr>
      </w:pPr>
      <w:r>
        <w:rPr>
          <w:b/>
          <w:sz w:val="36"/>
          <w:szCs w:val="36"/>
        </w:rPr>
        <w:br w:type="page"/>
      </w:r>
    </w:p>
    <w:p w14:paraId="7E5DC522" w14:textId="568A4212" w:rsidR="00C231D8" w:rsidRPr="00094168" w:rsidRDefault="00C231D8" w:rsidP="00E13A39">
      <w:pPr>
        <w:pStyle w:val="Heading1"/>
        <w:jc w:val="center"/>
      </w:pPr>
      <w:r w:rsidRPr="00094168">
        <w:lastRenderedPageBreak/>
        <w:t>Table of Contents</w:t>
      </w:r>
    </w:p>
    <w:p w14:paraId="6E60AF52" w14:textId="3468F4BE" w:rsidR="00C231D8" w:rsidRPr="00094168" w:rsidRDefault="00124B1B" w:rsidP="00124B1B">
      <w:pPr>
        <w:tabs>
          <w:tab w:val="right" w:pos="8640"/>
        </w:tabs>
        <w:ind w:left="7200" w:firstLine="720"/>
        <w:rPr>
          <w:rFonts w:cstheme="minorHAnsi"/>
        </w:rPr>
      </w:pPr>
      <w:r>
        <w:rPr>
          <w:rFonts w:cstheme="minorHAnsi"/>
        </w:rPr>
        <w:tab/>
      </w:r>
      <w:r w:rsidR="00C231D8" w:rsidRPr="00094168">
        <w:rPr>
          <w:rFonts w:cstheme="minorHAnsi"/>
        </w:rPr>
        <w:t>Page</w:t>
      </w:r>
    </w:p>
    <w:p w14:paraId="0E32D44E" w14:textId="013D1BE7" w:rsidR="00C231D8" w:rsidRPr="00094168" w:rsidRDefault="00C231D8" w:rsidP="00C231D8">
      <w:pPr>
        <w:pStyle w:val="TOC1"/>
        <w:tabs>
          <w:tab w:val="right" w:leader="dot" w:pos="8640"/>
        </w:tabs>
        <w:spacing w:after="0" w:line="240" w:lineRule="auto"/>
        <w:rPr>
          <w:rFonts w:asciiTheme="minorHAnsi" w:hAnsiTheme="minorHAnsi" w:cstheme="minorHAnsi"/>
        </w:rPr>
      </w:pPr>
      <w:r w:rsidRPr="00094168">
        <w:rPr>
          <w:rFonts w:asciiTheme="minorHAnsi" w:hAnsiTheme="minorHAnsi" w:cstheme="minorHAnsi"/>
        </w:rPr>
        <w:t xml:space="preserve">Program </w:t>
      </w:r>
      <w:r w:rsidR="00094168">
        <w:rPr>
          <w:rFonts w:asciiTheme="minorHAnsi" w:hAnsiTheme="minorHAnsi" w:cstheme="minorHAnsi"/>
        </w:rPr>
        <w:t>Mission</w:t>
      </w:r>
      <w:r w:rsidR="00AE3A30">
        <w:rPr>
          <w:rFonts w:asciiTheme="minorHAnsi" w:hAnsiTheme="minorHAnsi" w:cstheme="minorHAnsi"/>
        </w:rPr>
        <w:tab/>
        <w:t>1</w:t>
      </w:r>
    </w:p>
    <w:p w14:paraId="4F075D05" w14:textId="0042C995" w:rsidR="00C231D8" w:rsidRPr="00094168" w:rsidRDefault="00094168" w:rsidP="00C231D8">
      <w:pPr>
        <w:pStyle w:val="TOC2"/>
        <w:tabs>
          <w:tab w:val="right" w:leader="dot" w:pos="8640"/>
        </w:tabs>
        <w:spacing w:after="0" w:line="240" w:lineRule="auto"/>
        <w:ind w:left="0"/>
        <w:rPr>
          <w:rFonts w:asciiTheme="minorHAnsi" w:hAnsiTheme="minorHAnsi" w:cstheme="minorHAnsi"/>
        </w:rPr>
      </w:pPr>
      <w:r>
        <w:rPr>
          <w:rFonts w:asciiTheme="minorHAnsi" w:hAnsiTheme="minorHAnsi" w:cstheme="minorHAnsi"/>
        </w:rPr>
        <w:t>Program Description</w:t>
      </w:r>
      <w:r w:rsidR="00AE3A30">
        <w:rPr>
          <w:rFonts w:asciiTheme="minorHAnsi" w:hAnsiTheme="minorHAnsi" w:cstheme="minorHAnsi"/>
        </w:rPr>
        <w:tab/>
        <w:t>3</w:t>
      </w:r>
    </w:p>
    <w:p w14:paraId="68887ADB" w14:textId="1DC0A202" w:rsidR="00C231D8" w:rsidRPr="00094168" w:rsidRDefault="00E13A39" w:rsidP="00C231D8">
      <w:pPr>
        <w:pStyle w:val="TOC1"/>
        <w:tabs>
          <w:tab w:val="right" w:leader="dot" w:pos="8640"/>
        </w:tabs>
        <w:spacing w:after="0" w:line="240" w:lineRule="auto"/>
        <w:rPr>
          <w:rFonts w:asciiTheme="minorHAnsi" w:hAnsiTheme="minorHAnsi" w:cstheme="minorHAnsi"/>
        </w:rPr>
      </w:pPr>
      <w:r>
        <w:rPr>
          <w:rFonts w:asciiTheme="minorHAnsi" w:hAnsiTheme="minorHAnsi" w:cstheme="minorHAnsi"/>
        </w:rPr>
        <w:t>Program Technology Requirements</w:t>
      </w:r>
      <w:r w:rsidR="00AE3A30">
        <w:rPr>
          <w:rFonts w:asciiTheme="minorHAnsi" w:hAnsiTheme="minorHAnsi" w:cstheme="minorHAnsi"/>
        </w:rPr>
        <w:tab/>
        <w:t>5</w:t>
      </w:r>
    </w:p>
    <w:p w14:paraId="0AA8E50A" w14:textId="4FDD4098" w:rsidR="00213361" w:rsidRDefault="00E13A39" w:rsidP="00C231D8">
      <w:pPr>
        <w:tabs>
          <w:tab w:val="right" w:leader="dot" w:pos="8640"/>
        </w:tabs>
        <w:rPr>
          <w:rFonts w:cstheme="minorHAnsi"/>
        </w:rPr>
      </w:pPr>
      <w:r>
        <w:rPr>
          <w:rFonts w:cstheme="minorHAnsi"/>
        </w:rPr>
        <w:t>North Carolina Licensure Requirements</w:t>
      </w:r>
      <w:r w:rsidR="00AE3A30">
        <w:rPr>
          <w:rFonts w:cstheme="minorHAnsi"/>
        </w:rPr>
        <w:tab/>
        <w:t>6</w:t>
      </w:r>
    </w:p>
    <w:p w14:paraId="56DE0EEE" w14:textId="5F21B35F" w:rsidR="00C231D8" w:rsidRPr="00094168" w:rsidRDefault="00213361" w:rsidP="00C231D8">
      <w:pPr>
        <w:tabs>
          <w:tab w:val="right" w:leader="dot" w:pos="8640"/>
        </w:tabs>
        <w:rPr>
          <w:rFonts w:cstheme="minorHAnsi"/>
        </w:rPr>
      </w:pPr>
      <w:r>
        <w:rPr>
          <w:rFonts w:cstheme="minorHAnsi"/>
        </w:rPr>
        <w:t>Program Time Limits</w:t>
      </w:r>
      <w:r w:rsidR="00AE3A30">
        <w:rPr>
          <w:rFonts w:cstheme="minorHAnsi"/>
        </w:rPr>
        <w:tab/>
        <w:t>7</w:t>
      </w:r>
    </w:p>
    <w:p w14:paraId="1FEFA577" w14:textId="34B2A9DA" w:rsidR="00C231D8" w:rsidRPr="00094168" w:rsidRDefault="00A9680D" w:rsidP="00C231D8">
      <w:pPr>
        <w:tabs>
          <w:tab w:val="right" w:leader="dot" w:pos="8640"/>
        </w:tabs>
        <w:autoSpaceDE w:val="0"/>
        <w:autoSpaceDN w:val="0"/>
        <w:adjustRightInd w:val="0"/>
        <w:rPr>
          <w:rFonts w:cstheme="minorHAnsi"/>
        </w:rPr>
      </w:pPr>
      <w:r>
        <w:rPr>
          <w:rFonts w:cstheme="minorHAnsi"/>
        </w:rPr>
        <w:t>Course Descriptions</w:t>
      </w:r>
      <w:r w:rsidR="00AE3A30">
        <w:rPr>
          <w:rFonts w:cstheme="minorHAnsi"/>
        </w:rPr>
        <w:t xml:space="preserve"> </w:t>
      </w:r>
      <w:r w:rsidR="00AE3A30">
        <w:rPr>
          <w:rFonts w:cstheme="minorHAnsi"/>
        </w:rPr>
        <w:tab/>
        <w:t>8</w:t>
      </w:r>
    </w:p>
    <w:p w14:paraId="47AB9A60" w14:textId="3E28EB17" w:rsidR="00C231D8" w:rsidRPr="00094168" w:rsidRDefault="00420EBA" w:rsidP="00C231D8">
      <w:pPr>
        <w:tabs>
          <w:tab w:val="right" w:leader="dot" w:pos="8640"/>
        </w:tabs>
        <w:autoSpaceDE w:val="0"/>
        <w:autoSpaceDN w:val="0"/>
        <w:adjustRightInd w:val="0"/>
        <w:rPr>
          <w:rFonts w:cstheme="minorHAnsi"/>
        </w:rPr>
      </w:pPr>
      <w:r>
        <w:rPr>
          <w:rFonts w:cstheme="minorHAnsi"/>
        </w:rPr>
        <w:t>Program Evidence Descriptions and Evaluation Criteria</w:t>
      </w:r>
      <w:r w:rsidR="00C231D8" w:rsidRPr="00094168">
        <w:rPr>
          <w:rFonts w:cstheme="minorHAnsi"/>
        </w:rPr>
        <w:t xml:space="preserve"> </w:t>
      </w:r>
      <w:r w:rsidR="00C231D8" w:rsidRPr="00094168">
        <w:rPr>
          <w:rFonts w:cstheme="minorHAnsi"/>
        </w:rPr>
        <w:tab/>
      </w:r>
      <w:ins w:id="1" w:author="STUDENT1" w:date="2013-07-24T15:44:00Z">
        <w:r w:rsidR="004F1E56">
          <w:rPr>
            <w:rFonts w:cstheme="minorHAnsi"/>
          </w:rPr>
          <w:t>20</w:t>
        </w:r>
      </w:ins>
      <w:del w:id="2" w:author="STUDENT1" w:date="2013-07-24T15:44:00Z">
        <w:r w:rsidR="00C231D8" w:rsidRPr="00094168" w:rsidDel="004F1E56">
          <w:rPr>
            <w:rFonts w:cstheme="minorHAnsi"/>
          </w:rPr>
          <w:delText>1</w:delText>
        </w:r>
        <w:r w:rsidR="00AE3A30" w:rsidDel="004F1E56">
          <w:rPr>
            <w:rFonts w:cstheme="minorHAnsi"/>
          </w:rPr>
          <w:delText>5</w:delText>
        </w:r>
      </w:del>
    </w:p>
    <w:p w14:paraId="00CE1592" w14:textId="42CFA8F2" w:rsidR="00C844CB" w:rsidRDefault="00C844CB" w:rsidP="00C231D8">
      <w:pPr>
        <w:tabs>
          <w:tab w:val="right" w:leader="dot" w:pos="8640"/>
        </w:tabs>
        <w:autoSpaceDE w:val="0"/>
        <w:autoSpaceDN w:val="0"/>
        <w:adjustRightInd w:val="0"/>
        <w:rPr>
          <w:rFonts w:cstheme="minorHAnsi"/>
        </w:rPr>
      </w:pPr>
      <w:r>
        <w:rPr>
          <w:rFonts w:cstheme="minorHAnsi"/>
        </w:rPr>
        <w:t xml:space="preserve">  Comprehensive Needs Assessment (CNA)</w:t>
      </w:r>
      <w:r w:rsidR="00AE3A30">
        <w:rPr>
          <w:rFonts w:cstheme="minorHAnsi"/>
        </w:rPr>
        <w:tab/>
      </w:r>
      <w:ins w:id="3" w:author="STUDENT1" w:date="2013-07-24T15:44:00Z">
        <w:r w:rsidR="004F1E56">
          <w:rPr>
            <w:rFonts w:cstheme="minorHAnsi"/>
          </w:rPr>
          <w:t>20</w:t>
        </w:r>
      </w:ins>
      <w:del w:id="4" w:author="STUDENT1" w:date="2013-07-24T15:44:00Z">
        <w:r w:rsidR="00AE3A30" w:rsidDel="004F1E56">
          <w:rPr>
            <w:rFonts w:cstheme="minorHAnsi"/>
          </w:rPr>
          <w:delText>15</w:delText>
        </w:r>
      </w:del>
    </w:p>
    <w:p w14:paraId="0873F799" w14:textId="339132B7" w:rsidR="00C844CB" w:rsidRDefault="00C844CB" w:rsidP="00C231D8">
      <w:pPr>
        <w:tabs>
          <w:tab w:val="right" w:leader="dot" w:pos="8640"/>
        </w:tabs>
        <w:autoSpaceDE w:val="0"/>
        <w:autoSpaceDN w:val="0"/>
        <w:adjustRightInd w:val="0"/>
        <w:rPr>
          <w:rFonts w:cstheme="minorHAnsi"/>
        </w:rPr>
      </w:pPr>
      <w:r>
        <w:rPr>
          <w:rFonts w:cstheme="minorHAnsi"/>
        </w:rPr>
        <w:t xml:space="preserve">  Organizational Analysis (OA)</w:t>
      </w:r>
      <w:r w:rsidR="00AE3A30">
        <w:rPr>
          <w:rFonts w:cstheme="minorHAnsi"/>
        </w:rPr>
        <w:tab/>
      </w:r>
      <w:ins w:id="5" w:author="STUDENT1" w:date="2013-07-24T15:44:00Z">
        <w:r w:rsidR="004F1E56">
          <w:rPr>
            <w:rFonts w:cstheme="minorHAnsi"/>
          </w:rPr>
          <w:t>24</w:t>
        </w:r>
      </w:ins>
      <w:del w:id="6" w:author="STUDENT1" w:date="2013-07-24T15:44:00Z">
        <w:r w:rsidR="00AE3A30" w:rsidDel="004F1E56">
          <w:rPr>
            <w:rFonts w:cstheme="minorHAnsi"/>
          </w:rPr>
          <w:delText>19</w:delText>
        </w:r>
      </w:del>
    </w:p>
    <w:p w14:paraId="35BB3E0D" w14:textId="64537869" w:rsidR="00C844CB" w:rsidRDefault="00C844CB" w:rsidP="00C231D8">
      <w:pPr>
        <w:tabs>
          <w:tab w:val="right" w:leader="dot" w:pos="8640"/>
        </w:tabs>
        <w:autoSpaceDE w:val="0"/>
        <w:autoSpaceDN w:val="0"/>
        <w:adjustRightInd w:val="0"/>
        <w:rPr>
          <w:rFonts w:cstheme="minorHAnsi"/>
        </w:rPr>
      </w:pPr>
      <w:r>
        <w:rPr>
          <w:rFonts w:cstheme="minorHAnsi"/>
        </w:rPr>
        <w:t xml:space="preserve">  Stakeholder Engagement Plan (SEP)</w:t>
      </w:r>
      <w:r w:rsidR="00AE3A30">
        <w:rPr>
          <w:rFonts w:cstheme="minorHAnsi"/>
        </w:rPr>
        <w:tab/>
        <w:t>2</w:t>
      </w:r>
      <w:ins w:id="7" w:author="STUDENT1" w:date="2013-07-24T15:44:00Z">
        <w:r w:rsidR="004F1E56">
          <w:rPr>
            <w:rFonts w:cstheme="minorHAnsi"/>
          </w:rPr>
          <w:t>6</w:t>
        </w:r>
      </w:ins>
      <w:del w:id="8" w:author="STUDENT1" w:date="2013-07-24T15:44:00Z">
        <w:r w:rsidR="00AE3A30" w:rsidDel="004F1E56">
          <w:rPr>
            <w:rFonts w:cstheme="minorHAnsi"/>
          </w:rPr>
          <w:delText>1</w:delText>
        </w:r>
      </w:del>
    </w:p>
    <w:p w14:paraId="506BF1CB" w14:textId="713F3D7E" w:rsidR="00C844CB" w:rsidRDefault="00C844CB" w:rsidP="00C231D8">
      <w:pPr>
        <w:tabs>
          <w:tab w:val="right" w:leader="dot" w:pos="8640"/>
        </w:tabs>
        <w:autoSpaceDE w:val="0"/>
        <w:autoSpaceDN w:val="0"/>
        <w:adjustRightInd w:val="0"/>
        <w:rPr>
          <w:rFonts w:cstheme="minorHAnsi"/>
        </w:rPr>
      </w:pPr>
      <w:r>
        <w:rPr>
          <w:rFonts w:cstheme="minorHAnsi"/>
        </w:rPr>
        <w:t xml:space="preserve">  Program Evaluation (PE)</w:t>
      </w:r>
      <w:r w:rsidR="00AE3A30">
        <w:rPr>
          <w:rFonts w:cstheme="minorHAnsi"/>
        </w:rPr>
        <w:tab/>
      </w:r>
      <w:ins w:id="9" w:author="STUDENT1" w:date="2013-07-24T15:44:00Z">
        <w:r w:rsidR="004F1E56">
          <w:rPr>
            <w:rFonts w:cstheme="minorHAnsi"/>
          </w:rPr>
          <w:t>30</w:t>
        </w:r>
      </w:ins>
      <w:del w:id="10" w:author="STUDENT1" w:date="2013-07-24T15:44:00Z">
        <w:r w:rsidR="00AE3A30" w:rsidDel="004F1E56">
          <w:rPr>
            <w:rFonts w:cstheme="minorHAnsi"/>
          </w:rPr>
          <w:delText>25</w:delText>
        </w:r>
      </w:del>
    </w:p>
    <w:p w14:paraId="0D9AF594" w14:textId="2226F373" w:rsidR="00C844CB" w:rsidRDefault="00C844CB" w:rsidP="00C231D8">
      <w:pPr>
        <w:tabs>
          <w:tab w:val="right" w:leader="dot" w:pos="8640"/>
        </w:tabs>
        <w:autoSpaceDE w:val="0"/>
        <w:autoSpaceDN w:val="0"/>
        <w:adjustRightInd w:val="0"/>
        <w:rPr>
          <w:rFonts w:cstheme="minorHAnsi"/>
        </w:rPr>
      </w:pPr>
      <w:r>
        <w:rPr>
          <w:rFonts w:cstheme="minorHAnsi"/>
        </w:rPr>
        <w:t xml:space="preserve">  Professional Learning Project (PLP)</w:t>
      </w:r>
      <w:r w:rsidR="00AE3A30">
        <w:rPr>
          <w:rFonts w:cstheme="minorHAnsi"/>
        </w:rPr>
        <w:tab/>
      </w:r>
      <w:ins w:id="11" w:author="STUDENT1" w:date="2013-07-24T15:44:00Z">
        <w:r w:rsidR="004F1E56">
          <w:rPr>
            <w:rFonts w:cstheme="minorHAnsi"/>
          </w:rPr>
          <w:t>34</w:t>
        </w:r>
      </w:ins>
      <w:del w:id="12" w:author="STUDENT1" w:date="2013-07-24T15:44:00Z">
        <w:r w:rsidR="00AE3A30" w:rsidDel="004F1E56">
          <w:rPr>
            <w:rFonts w:cstheme="minorHAnsi"/>
          </w:rPr>
          <w:delText>29</w:delText>
        </w:r>
      </w:del>
    </w:p>
    <w:p w14:paraId="1D4E2E0B" w14:textId="4B56532D" w:rsidR="00C231D8" w:rsidRPr="00094168" w:rsidRDefault="00C844CB" w:rsidP="00C231D8">
      <w:pPr>
        <w:tabs>
          <w:tab w:val="right" w:leader="dot" w:pos="8640"/>
        </w:tabs>
        <w:autoSpaceDE w:val="0"/>
        <w:autoSpaceDN w:val="0"/>
        <w:adjustRightInd w:val="0"/>
        <w:rPr>
          <w:rFonts w:cstheme="minorHAnsi"/>
        </w:rPr>
      </w:pPr>
      <w:r>
        <w:rPr>
          <w:rFonts w:cstheme="minorHAnsi"/>
        </w:rPr>
        <w:t xml:space="preserve">  Curriculum Design Project (CDP)</w:t>
      </w:r>
      <w:r w:rsidR="00AE3A30">
        <w:rPr>
          <w:rFonts w:cstheme="minorHAnsi"/>
        </w:rPr>
        <w:t xml:space="preserve"> </w:t>
      </w:r>
      <w:r w:rsidR="00AE3A30">
        <w:rPr>
          <w:rFonts w:cstheme="minorHAnsi"/>
        </w:rPr>
        <w:tab/>
      </w:r>
      <w:ins w:id="13" w:author="STUDENT1" w:date="2013-07-24T15:44:00Z">
        <w:r w:rsidR="004F1E56">
          <w:rPr>
            <w:rFonts w:cstheme="minorHAnsi"/>
          </w:rPr>
          <w:t>42</w:t>
        </w:r>
      </w:ins>
      <w:del w:id="14" w:author="STUDENT1" w:date="2013-07-24T15:44:00Z">
        <w:r w:rsidR="00AE3A30" w:rsidDel="004F1E56">
          <w:rPr>
            <w:rFonts w:cstheme="minorHAnsi"/>
          </w:rPr>
          <w:delText>37</w:delText>
        </w:r>
      </w:del>
    </w:p>
    <w:p w14:paraId="5B491551" w14:textId="49C1BB5D" w:rsidR="00C231D8" w:rsidRPr="00094168" w:rsidRDefault="00C844CB" w:rsidP="00C231D8">
      <w:pPr>
        <w:tabs>
          <w:tab w:val="right" w:leader="dot" w:pos="8640"/>
        </w:tabs>
        <w:autoSpaceDE w:val="0"/>
        <w:autoSpaceDN w:val="0"/>
        <w:adjustRightInd w:val="0"/>
        <w:rPr>
          <w:rFonts w:cstheme="minorHAnsi"/>
        </w:rPr>
      </w:pPr>
      <w:r>
        <w:rPr>
          <w:rFonts w:cstheme="minorHAnsi"/>
        </w:rPr>
        <w:t>Clinical Experience</w:t>
      </w:r>
      <w:r w:rsidR="00AE3A30">
        <w:rPr>
          <w:rFonts w:cstheme="minorHAnsi"/>
        </w:rPr>
        <w:t xml:space="preserve"> </w:t>
      </w:r>
      <w:r w:rsidR="00AE3A30">
        <w:rPr>
          <w:rFonts w:cstheme="minorHAnsi"/>
        </w:rPr>
        <w:tab/>
        <w:t>4</w:t>
      </w:r>
      <w:ins w:id="15" w:author="STUDENT1" w:date="2013-07-24T15:44:00Z">
        <w:r w:rsidR="004F1E56">
          <w:rPr>
            <w:rFonts w:cstheme="minorHAnsi"/>
          </w:rPr>
          <w:t>7</w:t>
        </w:r>
      </w:ins>
      <w:del w:id="16" w:author="STUDENT1" w:date="2013-07-24T15:44:00Z">
        <w:r w:rsidR="00AE3A30" w:rsidDel="004F1E56">
          <w:rPr>
            <w:rFonts w:cstheme="minorHAnsi"/>
          </w:rPr>
          <w:delText>2</w:delText>
        </w:r>
      </w:del>
    </w:p>
    <w:p w14:paraId="73CDE8F9" w14:textId="283DCCB5" w:rsidR="001D722A" w:rsidRDefault="00C844CB" w:rsidP="00C231D8">
      <w:pPr>
        <w:tabs>
          <w:tab w:val="right" w:leader="dot" w:pos="8640"/>
        </w:tabs>
        <w:rPr>
          <w:rFonts w:cstheme="minorHAnsi"/>
        </w:rPr>
      </w:pPr>
      <w:r>
        <w:rPr>
          <w:rFonts w:cstheme="minorHAnsi"/>
        </w:rPr>
        <w:t>Dissertation</w:t>
      </w:r>
      <w:r w:rsidR="001D722A">
        <w:rPr>
          <w:rFonts w:cstheme="minorHAnsi"/>
        </w:rPr>
        <w:t xml:space="preserve"> Process</w:t>
      </w:r>
      <w:r w:rsidR="00AE3A30">
        <w:rPr>
          <w:rFonts w:cstheme="minorHAnsi"/>
        </w:rPr>
        <w:tab/>
        <w:t>4</w:t>
      </w:r>
      <w:ins w:id="17" w:author="STUDENT1" w:date="2013-07-24T15:44:00Z">
        <w:r w:rsidR="004F1E56">
          <w:rPr>
            <w:rFonts w:cstheme="minorHAnsi"/>
          </w:rPr>
          <w:t>9</w:t>
        </w:r>
      </w:ins>
      <w:del w:id="18" w:author="STUDENT1" w:date="2013-07-24T15:44:00Z">
        <w:r w:rsidR="00AE3A30" w:rsidDel="004F1E56">
          <w:rPr>
            <w:rFonts w:cstheme="minorHAnsi"/>
          </w:rPr>
          <w:delText>4</w:delText>
        </w:r>
      </w:del>
    </w:p>
    <w:p w14:paraId="1DC39C8B" w14:textId="65E30123" w:rsidR="00C231D8" w:rsidRPr="00094168" w:rsidRDefault="001D722A" w:rsidP="00C231D8">
      <w:pPr>
        <w:tabs>
          <w:tab w:val="right" w:leader="dot" w:pos="8640"/>
        </w:tabs>
        <w:rPr>
          <w:rFonts w:cstheme="minorHAnsi"/>
        </w:rPr>
      </w:pPr>
      <w:r>
        <w:rPr>
          <w:rFonts w:cstheme="minorHAnsi"/>
        </w:rPr>
        <w:t>Seminar Expectations</w:t>
      </w:r>
      <w:r w:rsidR="00AE3A30">
        <w:rPr>
          <w:rFonts w:cstheme="minorHAnsi"/>
        </w:rPr>
        <w:t xml:space="preserve"> </w:t>
      </w:r>
      <w:r w:rsidR="00AE3A30">
        <w:rPr>
          <w:rFonts w:cstheme="minorHAnsi"/>
        </w:rPr>
        <w:tab/>
      </w:r>
      <w:ins w:id="19" w:author="STUDENT1" w:date="2013-07-24T15:44:00Z">
        <w:r w:rsidR="004F1E56">
          <w:rPr>
            <w:rFonts w:cstheme="minorHAnsi"/>
          </w:rPr>
          <w:t>50</w:t>
        </w:r>
      </w:ins>
      <w:del w:id="20" w:author="STUDENT1" w:date="2013-07-24T15:44:00Z">
        <w:r w:rsidR="00AE3A30" w:rsidDel="004F1E56">
          <w:rPr>
            <w:rFonts w:cstheme="minorHAnsi"/>
          </w:rPr>
          <w:delText>49</w:delText>
        </w:r>
      </w:del>
    </w:p>
    <w:p w14:paraId="74594B59" w14:textId="50AF7D32" w:rsidR="00C231D8" w:rsidRPr="00094168" w:rsidRDefault="00AE3A30" w:rsidP="00C231D8">
      <w:pPr>
        <w:tabs>
          <w:tab w:val="right" w:leader="dot" w:pos="8640"/>
        </w:tabs>
        <w:rPr>
          <w:rFonts w:cstheme="minorHAnsi"/>
        </w:rPr>
      </w:pPr>
      <w:r>
        <w:rPr>
          <w:rFonts w:cstheme="minorHAnsi"/>
        </w:rPr>
        <w:t xml:space="preserve">References </w:t>
      </w:r>
      <w:r>
        <w:rPr>
          <w:rFonts w:cstheme="minorHAnsi"/>
        </w:rPr>
        <w:tab/>
        <w:t>5</w:t>
      </w:r>
      <w:ins w:id="21" w:author="STUDENT1" w:date="2013-07-24T15:44:00Z">
        <w:r w:rsidR="004F1E56">
          <w:rPr>
            <w:rFonts w:cstheme="minorHAnsi"/>
          </w:rPr>
          <w:t>4</w:t>
        </w:r>
      </w:ins>
      <w:del w:id="22" w:author="STUDENT1" w:date="2013-07-24T15:44:00Z">
        <w:r w:rsidDel="004F1E56">
          <w:rPr>
            <w:rFonts w:cstheme="minorHAnsi"/>
          </w:rPr>
          <w:delText>0</w:delText>
        </w:r>
      </w:del>
    </w:p>
    <w:p w14:paraId="20AC80C8" w14:textId="77777777" w:rsidR="00C231D8" w:rsidRPr="00094168" w:rsidRDefault="00C231D8" w:rsidP="00C231D8">
      <w:pPr>
        <w:rPr>
          <w:rFonts w:cstheme="minorHAnsi"/>
        </w:rPr>
      </w:pPr>
      <w:r w:rsidRPr="00094168">
        <w:rPr>
          <w:rFonts w:cstheme="minorHAnsi"/>
        </w:rPr>
        <w:t xml:space="preserve">Appendices </w:t>
      </w:r>
    </w:p>
    <w:p w14:paraId="14D53E6B" w14:textId="7762CD10" w:rsidR="00C231D8" w:rsidRPr="00094168" w:rsidRDefault="00C231D8" w:rsidP="00C231D8">
      <w:pPr>
        <w:tabs>
          <w:tab w:val="left" w:pos="540"/>
          <w:tab w:val="right" w:leader="dot" w:pos="8640"/>
        </w:tabs>
        <w:rPr>
          <w:rFonts w:cstheme="minorHAnsi"/>
        </w:rPr>
      </w:pPr>
      <w:r w:rsidRPr="00094168">
        <w:rPr>
          <w:rFonts w:cstheme="minorHAnsi"/>
        </w:rPr>
        <w:t xml:space="preserve">A </w:t>
      </w:r>
      <w:r w:rsidRPr="00094168">
        <w:rPr>
          <w:rFonts w:cstheme="minorHAnsi"/>
        </w:rPr>
        <w:tab/>
      </w:r>
      <w:r w:rsidR="003E3FA0">
        <w:rPr>
          <w:rFonts w:cstheme="minorHAnsi"/>
        </w:rPr>
        <w:t>Course Syllabi</w:t>
      </w:r>
      <w:r w:rsidR="00AE3A30">
        <w:rPr>
          <w:rFonts w:cstheme="minorHAnsi"/>
        </w:rPr>
        <w:tab/>
        <w:t>5</w:t>
      </w:r>
      <w:ins w:id="23" w:author="STUDENT1" w:date="2013-07-24T15:44:00Z">
        <w:r w:rsidR="004F1E56">
          <w:rPr>
            <w:rFonts w:cstheme="minorHAnsi"/>
          </w:rPr>
          <w:t>5</w:t>
        </w:r>
      </w:ins>
      <w:del w:id="24" w:author="STUDENT1" w:date="2013-07-24T15:44:00Z">
        <w:r w:rsidR="00AE3A30" w:rsidDel="004F1E56">
          <w:rPr>
            <w:rFonts w:cstheme="minorHAnsi"/>
          </w:rPr>
          <w:delText>0</w:delText>
        </w:r>
      </w:del>
    </w:p>
    <w:p w14:paraId="53C84678" w14:textId="2461E037" w:rsidR="00C231D8" w:rsidRPr="00094168" w:rsidRDefault="00C231D8" w:rsidP="00C231D8">
      <w:pPr>
        <w:tabs>
          <w:tab w:val="left" w:pos="540"/>
          <w:tab w:val="right" w:leader="dot" w:pos="8640"/>
        </w:tabs>
        <w:autoSpaceDE w:val="0"/>
        <w:autoSpaceDN w:val="0"/>
        <w:adjustRightInd w:val="0"/>
        <w:rPr>
          <w:rFonts w:cstheme="minorHAnsi"/>
        </w:rPr>
      </w:pPr>
      <w:r w:rsidRPr="00094168">
        <w:rPr>
          <w:rFonts w:cstheme="minorHAnsi"/>
        </w:rPr>
        <w:t>B</w:t>
      </w:r>
      <w:r w:rsidRPr="00094168">
        <w:rPr>
          <w:rFonts w:cstheme="minorHAnsi"/>
        </w:rPr>
        <w:tab/>
      </w:r>
      <w:r w:rsidR="009A4D30">
        <w:rPr>
          <w:rFonts w:cstheme="minorHAnsi"/>
        </w:rPr>
        <w:t>Course Policies</w:t>
      </w:r>
      <w:r w:rsidR="00AE3A30">
        <w:rPr>
          <w:rFonts w:cstheme="minorHAnsi"/>
        </w:rPr>
        <w:tab/>
      </w:r>
      <w:r w:rsidR="00F41BD2">
        <w:rPr>
          <w:rFonts w:cstheme="minorHAnsi"/>
        </w:rPr>
        <w:t>7</w:t>
      </w:r>
      <w:ins w:id="25" w:author="STUDENT1" w:date="2013-07-24T15:44:00Z">
        <w:r w:rsidR="004F1E56">
          <w:rPr>
            <w:rFonts w:cstheme="minorHAnsi"/>
          </w:rPr>
          <w:t>7</w:t>
        </w:r>
      </w:ins>
      <w:del w:id="26" w:author="STUDENT1" w:date="2013-07-24T15:44:00Z">
        <w:r w:rsidR="00F41BD2" w:rsidDel="004F1E56">
          <w:rPr>
            <w:rFonts w:cstheme="minorHAnsi"/>
          </w:rPr>
          <w:delText>2</w:delText>
        </w:r>
      </w:del>
    </w:p>
    <w:p w14:paraId="45443AE4" w14:textId="77777777" w:rsidR="00C231D8" w:rsidRPr="00094168" w:rsidRDefault="00C231D8" w:rsidP="00C231D8">
      <w:pPr>
        <w:rPr>
          <w:rFonts w:cstheme="minorHAnsi"/>
        </w:rPr>
      </w:pPr>
      <w:r w:rsidRPr="00094168">
        <w:rPr>
          <w:rFonts w:cstheme="minorHAnsi"/>
        </w:rPr>
        <w:t>Tables</w:t>
      </w:r>
    </w:p>
    <w:p w14:paraId="659419BD" w14:textId="755BFD28" w:rsidR="00C231D8" w:rsidRPr="00094168" w:rsidRDefault="00C231D8" w:rsidP="00C231D8">
      <w:pPr>
        <w:tabs>
          <w:tab w:val="left" w:pos="522"/>
          <w:tab w:val="right" w:leader="dot" w:pos="8640"/>
        </w:tabs>
        <w:autoSpaceDE w:val="0"/>
        <w:autoSpaceDN w:val="0"/>
        <w:adjustRightInd w:val="0"/>
        <w:rPr>
          <w:rFonts w:cstheme="minorHAnsi"/>
        </w:rPr>
      </w:pPr>
      <w:r w:rsidRPr="00094168">
        <w:rPr>
          <w:rFonts w:cstheme="minorHAnsi"/>
        </w:rPr>
        <w:t xml:space="preserve">1 </w:t>
      </w:r>
      <w:r w:rsidRPr="00094168">
        <w:rPr>
          <w:rFonts w:cstheme="minorHAnsi"/>
        </w:rPr>
        <w:tab/>
      </w:r>
      <w:r w:rsidR="00E13A39">
        <w:rPr>
          <w:rFonts w:cstheme="minorHAnsi"/>
        </w:rPr>
        <w:t>Coursework Sequence</w:t>
      </w:r>
      <w:r w:rsidR="00F41BD2">
        <w:rPr>
          <w:rFonts w:cstheme="minorHAnsi"/>
        </w:rPr>
        <w:tab/>
        <w:t>4</w:t>
      </w:r>
    </w:p>
    <w:p w14:paraId="009A786E" w14:textId="7E50DBC3" w:rsidR="009458FC" w:rsidRDefault="00C231D8" w:rsidP="00C231D8">
      <w:pPr>
        <w:tabs>
          <w:tab w:val="left" w:pos="522"/>
          <w:tab w:val="right" w:leader="dot" w:pos="8640"/>
        </w:tabs>
        <w:autoSpaceDE w:val="0"/>
        <w:autoSpaceDN w:val="0"/>
        <w:adjustRightInd w:val="0"/>
        <w:rPr>
          <w:rFonts w:cstheme="minorHAnsi"/>
        </w:rPr>
      </w:pPr>
      <w:r w:rsidRPr="00094168">
        <w:rPr>
          <w:rFonts w:cstheme="minorHAnsi"/>
        </w:rPr>
        <w:t>2</w:t>
      </w:r>
      <w:r w:rsidRPr="00094168">
        <w:rPr>
          <w:rFonts w:cstheme="minorHAnsi"/>
        </w:rPr>
        <w:tab/>
      </w:r>
      <w:r w:rsidR="009458FC">
        <w:rPr>
          <w:rFonts w:cstheme="minorHAnsi"/>
        </w:rPr>
        <w:t>Coursework/TLMS Alignment</w:t>
      </w:r>
      <w:r w:rsidR="00F41BD2">
        <w:rPr>
          <w:rFonts w:cstheme="minorHAnsi"/>
        </w:rPr>
        <w:tab/>
        <w:t>10</w:t>
      </w:r>
    </w:p>
    <w:p w14:paraId="6D35CDE0" w14:textId="3DB3F8C9" w:rsidR="009458FC" w:rsidRDefault="009458FC" w:rsidP="00C231D8">
      <w:pPr>
        <w:tabs>
          <w:tab w:val="left" w:pos="522"/>
          <w:tab w:val="right" w:leader="dot" w:pos="8640"/>
        </w:tabs>
        <w:autoSpaceDE w:val="0"/>
        <w:autoSpaceDN w:val="0"/>
        <w:adjustRightInd w:val="0"/>
        <w:rPr>
          <w:rFonts w:cstheme="minorHAnsi"/>
        </w:rPr>
      </w:pPr>
      <w:r>
        <w:rPr>
          <w:rFonts w:cstheme="minorHAnsi"/>
        </w:rPr>
        <w:t>3</w:t>
      </w:r>
      <w:r>
        <w:rPr>
          <w:rFonts w:cstheme="minorHAnsi"/>
        </w:rPr>
        <w:tab/>
      </w:r>
      <w:r w:rsidR="009E029F">
        <w:rPr>
          <w:rFonts w:cstheme="minorHAnsi"/>
        </w:rPr>
        <w:t>Evidence/Program Module Alignment</w:t>
      </w:r>
      <w:r w:rsidR="00F41BD2">
        <w:rPr>
          <w:rFonts w:cstheme="minorHAnsi"/>
        </w:rPr>
        <w:tab/>
        <w:t>12</w:t>
      </w:r>
    </w:p>
    <w:p w14:paraId="3B3B07F5" w14:textId="652363BF" w:rsidR="00310ED0" w:rsidRDefault="009458FC" w:rsidP="00C231D8">
      <w:pPr>
        <w:tabs>
          <w:tab w:val="left" w:pos="522"/>
          <w:tab w:val="right" w:leader="dot" w:pos="8640"/>
        </w:tabs>
        <w:autoSpaceDE w:val="0"/>
        <w:autoSpaceDN w:val="0"/>
        <w:adjustRightInd w:val="0"/>
        <w:rPr>
          <w:rFonts w:cstheme="minorHAnsi"/>
        </w:rPr>
      </w:pPr>
      <w:r>
        <w:rPr>
          <w:rFonts w:cstheme="minorHAnsi"/>
        </w:rPr>
        <w:t>4</w:t>
      </w:r>
      <w:r>
        <w:rPr>
          <w:rFonts w:cstheme="minorHAnsi"/>
        </w:rPr>
        <w:tab/>
        <w:t>Evidence/TLMS Alignment</w:t>
      </w:r>
      <w:r w:rsidR="00F41BD2">
        <w:rPr>
          <w:rFonts w:cstheme="minorHAnsi"/>
        </w:rPr>
        <w:tab/>
        <w:t>13</w:t>
      </w:r>
    </w:p>
    <w:p w14:paraId="7DAC4A7D" w14:textId="59E36C21" w:rsidR="00C231D8" w:rsidRDefault="00F41BD2" w:rsidP="00310ED0">
      <w:pPr>
        <w:tabs>
          <w:tab w:val="left" w:pos="522"/>
          <w:tab w:val="right" w:leader="dot" w:pos="8640"/>
        </w:tabs>
        <w:autoSpaceDE w:val="0"/>
        <w:autoSpaceDN w:val="0"/>
        <w:adjustRightInd w:val="0"/>
        <w:rPr>
          <w:rFonts w:cstheme="minorHAnsi"/>
        </w:rPr>
      </w:pPr>
      <w:r>
        <w:rPr>
          <w:rFonts w:cstheme="minorHAnsi"/>
        </w:rPr>
        <w:t>5</w:t>
      </w:r>
      <w:r w:rsidR="00310ED0">
        <w:rPr>
          <w:rFonts w:cstheme="minorHAnsi"/>
        </w:rPr>
        <w:tab/>
        <w:t>Clinical Experience/Dissertation Timeline</w:t>
      </w:r>
      <w:r>
        <w:rPr>
          <w:rFonts w:cstheme="minorHAnsi"/>
        </w:rPr>
        <w:tab/>
      </w:r>
      <w:ins w:id="27" w:author="STUDENT1" w:date="2013-07-24T15:44:00Z">
        <w:r w:rsidR="004F1E56">
          <w:rPr>
            <w:rFonts w:cstheme="minorHAnsi"/>
          </w:rPr>
          <w:t>53</w:t>
        </w:r>
      </w:ins>
      <w:del w:id="28" w:author="STUDENT1" w:date="2013-07-24T15:44:00Z">
        <w:r w:rsidDel="004F1E56">
          <w:rPr>
            <w:rFonts w:cstheme="minorHAnsi"/>
          </w:rPr>
          <w:delText>48</w:delText>
        </w:r>
      </w:del>
    </w:p>
    <w:p w14:paraId="6A44CB64" w14:textId="77777777" w:rsidR="00124B1B" w:rsidRDefault="00124B1B" w:rsidP="00310ED0">
      <w:pPr>
        <w:tabs>
          <w:tab w:val="left" w:pos="522"/>
          <w:tab w:val="right" w:leader="dot" w:pos="8640"/>
        </w:tabs>
        <w:autoSpaceDE w:val="0"/>
        <w:autoSpaceDN w:val="0"/>
        <w:adjustRightInd w:val="0"/>
        <w:rPr>
          <w:rFonts w:cstheme="minorHAnsi"/>
        </w:rPr>
      </w:pPr>
    </w:p>
    <w:p w14:paraId="26D3C740" w14:textId="77777777" w:rsidR="00124B1B" w:rsidRDefault="00124B1B" w:rsidP="00310ED0">
      <w:pPr>
        <w:tabs>
          <w:tab w:val="left" w:pos="522"/>
          <w:tab w:val="right" w:leader="dot" w:pos="8640"/>
        </w:tabs>
        <w:autoSpaceDE w:val="0"/>
        <w:autoSpaceDN w:val="0"/>
        <w:adjustRightInd w:val="0"/>
        <w:rPr>
          <w:rFonts w:cstheme="minorHAnsi"/>
        </w:rPr>
        <w:sectPr w:rsidR="00124B1B" w:rsidSect="00124B1B">
          <w:headerReference w:type="default" r:id="rId10"/>
          <w:pgSz w:w="12240" w:h="15840"/>
          <w:pgMar w:top="1440" w:right="1440" w:bottom="1440" w:left="1440" w:header="720" w:footer="720" w:gutter="0"/>
          <w:cols w:space="720"/>
          <w:titlePg/>
          <w:docGrid w:linePitch="360"/>
        </w:sectPr>
      </w:pPr>
    </w:p>
    <w:p w14:paraId="317695AF" w14:textId="74967943" w:rsidR="00C231D8" w:rsidRPr="00C231D8" w:rsidRDefault="00C231D8" w:rsidP="00094168">
      <w:pPr>
        <w:pStyle w:val="Heading1"/>
      </w:pPr>
      <w:r>
        <w:lastRenderedPageBreak/>
        <w:t xml:space="preserve">Program </w:t>
      </w:r>
      <w:r w:rsidR="00094168">
        <w:t>Mission</w:t>
      </w:r>
    </w:p>
    <w:p w14:paraId="478963E3" w14:textId="77777777" w:rsidR="00946E9C" w:rsidRDefault="00946E9C" w:rsidP="0000033C">
      <w:pPr>
        <w:spacing w:line="360" w:lineRule="auto"/>
      </w:pPr>
    </w:p>
    <w:p w14:paraId="516DA17E" w14:textId="78087C8F" w:rsidR="00C231D8" w:rsidRPr="00C231D8" w:rsidRDefault="0040782B" w:rsidP="00154F72">
      <w:pPr>
        <w:spacing w:line="276" w:lineRule="auto"/>
      </w:pPr>
      <w:r>
        <w:t>Members</w:t>
      </w:r>
      <w:r w:rsidR="00C231D8">
        <w:t xml:space="preserve"> </w:t>
      </w:r>
      <w:r>
        <w:t>of</w:t>
      </w:r>
      <w:r w:rsidR="00C231D8">
        <w:t xml:space="preserve"> the Gardner-Webb University School of Education </w:t>
      </w:r>
      <w:r w:rsidR="00371263">
        <w:t>share the following as our guiding mission, vision, priorities, values, and goals.</w:t>
      </w:r>
    </w:p>
    <w:p w14:paraId="75D92DF8" w14:textId="77777777" w:rsidR="0000033C" w:rsidRPr="0000033C" w:rsidRDefault="00C231D8" w:rsidP="00154F72">
      <w:pPr>
        <w:pStyle w:val="Heading2"/>
        <w:spacing w:line="276" w:lineRule="auto"/>
      </w:pPr>
      <w:r>
        <w:t>Mission</w:t>
      </w:r>
      <w:r w:rsidR="0000033C" w:rsidRPr="0000033C">
        <w:t xml:space="preserve"> </w:t>
      </w:r>
    </w:p>
    <w:p w14:paraId="27C58313" w14:textId="77777777" w:rsidR="0000033C" w:rsidRPr="0000033C" w:rsidRDefault="0000033C" w:rsidP="00154F72">
      <w:pPr>
        <w:spacing w:line="276" w:lineRule="auto"/>
      </w:pPr>
      <w:r w:rsidRPr="0000033C">
        <w:t xml:space="preserve">The Gardner-Webb University School of Education empowers candidates and communities through innovative, collaborative leadership by applying principles of continuous improvement to </w:t>
      </w:r>
      <w:r w:rsidR="00B77E45">
        <w:t xml:space="preserve">maximize </w:t>
      </w:r>
      <w:r w:rsidRPr="0000033C">
        <w:t>human, social, and spiritual potential.</w:t>
      </w:r>
    </w:p>
    <w:p w14:paraId="5F422CAB" w14:textId="77777777" w:rsidR="00426F9B" w:rsidRPr="0000033C" w:rsidRDefault="00C231D8" w:rsidP="00154F72">
      <w:pPr>
        <w:pStyle w:val="Heading2"/>
        <w:spacing w:line="276" w:lineRule="auto"/>
      </w:pPr>
      <w:r>
        <w:t>Vision</w:t>
      </w:r>
    </w:p>
    <w:p w14:paraId="08B881E1" w14:textId="77777777" w:rsidR="000F0ECE" w:rsidRPr="000F0ECE" w:rsidRDefault="000F0ECE" w:rsidP="00154F72">
      <w:pPr>
        <w:spacing w:line="276" w:lineRule="auto"/>
      </w:pPr>
      <w:r w:rsidRPr="000F0ECE">
        <w:t>The Gardner-Webb University School of Education will be recognized by all communities as a resource and facilitator for community growth and development providing the necessary supports for human, social and spiritual development.</w:t>
      </w:r>
    </w:p>
    <w:p w14:paraId="295B3B7A" w14:textId="77777777" w:rsidR="0000033C" w:rsidRDefault="00C231D8" w:rsidP="00154F72">
      <w:pPr>
        <w:pStyle w:val="Heading2"/>
        <w:spacing w:line="276" w:lineRule="auto"/>
      </w:pPr>
      <w:r>
        <w:t>Priorities</w:t>
      </w:r>
    </w:p>
    <w:p w14:paraId="2C058DA4" w14:textId="77777777" w:rsidR="00B77E45" w:rsidRPr="0000033C" w:rsidRDefault="00B77E45" w:rsidP="00154F72">
      <w:pPr>
        <w:spacing w:line="276" w:lineRule="auto"/>
        <w:rPr>
          <w:b/>
        </w:rPr>
      </w:pPr>
      <w:r>
        <w:t>The faculty of the Gardn</w:t>
      </w:r>
      <w:r w:rsidR="00C231D8">
        <w:t>er-Webb School of Education</w:t>
      </w:r>
      <w:r>
        <w:t xml:space="preserve"> set the following priorities to guide us in following our mission and vision.</w:t>
      </w:r>
    </w:p>
    <w:p w14:paraId="6C1789A4" w14:textId="77777777" w:rsidR="0000033C" w:rsidRDefault="0000033C" w:rsidP="00154F72">
      <w:pPr>
        <w:pStyle w:val="ListParagraph"/>
        <w:numPr>
          <w:ilvl w:val="0"/>
          <w:numId w:val="2"/>
        </w:numPr>
        <w:spacing w:line="276" w:lineRule="auto"/>
      </w:pPr>
      <w:r w:rsidRPr="0000033C">
        <w:t>Focus on continuous improvement of SOE programs and candidate learning outcomes through data-informed decision making</w:t>
      </w:r>
    </w:p>
    <w:p w14:paraId="5E085A34" w14:textId="77777777" w:rsidR="0000033C" w:rsidRDefault="0000033C" w:rsidP="00154F72">
      <w:pPr>
        <w:pStyle w:val="ListParagraph"/>
        <w:numPr>
          <w:ilvl w:val="0"/>
          <w:numId w:val="2"/>
        </w:numPr>
        <w:spacing w:line="276" w:lineRule="auto"/>
      </w:pPr>
      <w:r w:rsidRPr="0000033C">
        <w:t>Cultivate caring and relevant relationships with candidates</w:t>
      </w:r>
    </w:p>
    <w:p w14:paraId="01796006" w14:textId="77777777" w:rsidR="0000033C" w:rsidRDefault="0000033C" w:rsidP="00154F72">
      <w:pPr>
        <w:pStyle w:val="ListParagraph"/>
        <w:numPr>
          <w:ilvl w:val="0"/>
          <w:numId w:val="2"/>
        </w:numPr>
        <w:spacing w:line="276" w:lineRule="auto"/>
      </w:pPr>
      <w:r w:rsidRPr="0000033C">
        <w:t>Promote and support collaborative projects with schools, community and alumni</w:t>
      </w:r>
    </w:p>
    <w:p w14:paraId="28658592" w14:textId="77777777" w:rsidR="0000033C" w:rsidRDefault="0000033C" w:rsidP="00154F72">
      <w:pPr>
        <w:pStyle w:val="ListParagraph"/>
        <w:numPr>
          <w:ilvl w:val="0"/>
          <w:numId w:val="2"/>
        </w:numPr>
        <w:spacing w:line="276" w:lineRule="auto"/>
      </w:pPr>
      <w:r w:rsidRPr="0000033C">
        <w:t>Contribute to the university learning community</w:t>
      </w:r>
    </w:p>
    <w:p w14:paraId="59C1FF24" w14:textId="77777777" w:rsidR="00B77E45" w:rsidRDefault="00B77E45" w:rsidP="00154F72">
      <w:pPr>
        <w:pStyle w:val="ListParagraph"/>
        <w:numPr>
          <w:ilvl w:val="0"/>
          <w:numId w:val="2"/>
        </w:numPr>
        <w:spacing w:line="276" w:lineRule="auto"/>
      </w:pPr>
      <w:r>
        <w:t>Develop interactive learning environments</w:t>
      </w:r>
      <w:r w:rsidRPr="0000033C">
        <w:t xml:space="preserve"> </w:t>
      </w:r>
    </w:p>
    <w:p w14:paraId="0265E9E7" w14:textId="77777777" w:rsidR="0000033C" w:rsidRDefault="0000033C" w:rsidP="00154F72">
      <w:pPr>
        <w:pStyle w:val="ListParagraph"/>
        <w:numPr>
          <w:ilvl w:val="0"/>
          <w:numId w:val="2"/>
        </w:numPr>
        <w:spacing w:line="276" w:lineRule="auto"/>
      </w:pPr>
      <w:r w:rsidRPr="0000033C">
        <w:t>Increase and strengthen scholarly productivity</w:t>
      </w:r>
    </w:p>
    <w:p w14:paraId="1ACAE83C" w14:textId="77777777" w:rsidR="0000033C" w:rsidRPr="0000033C" w:rsidRDefault="00C231D8" w:rsidP="00154F72">
      <w:pPr>
        <w:pStyle w:val="Heading2"/>
        <w:spacing w:line="276" w:lineRule="auto"/>
      </w:pPr>
      <w:r>
        <w:t>Values</w:t>
      </w:r>
    </w:p>
    <w:p w14:paraId="753C0ACE" w14:textId="77777777" w:rsidR="0000033C" w:rsidRDefault="0000033C" w:rsidP="00154F72">
      <w:pPr>
        <w:spacing w:line="276" w:lineRule="auto"/>
      </w:pPr>
      <w:r>
        <w:t xml:space="preserve">The </w:t>
      </w:r>
      <w:r w:rsidR="00371263">
        <w:t>Gardner-Webb University School of Education</w:t>
      </w:r>
      <w:r>
        <w:t xml:space="preserve"> consists of members dedicated to demonstrating innovation, creativity, teamwork, problem solving, flexibility, adaptability, and a commitment to continuous learning.</w:t>
      </w:r>
    </w:p>
    <w:p w14:paraId="1B777CD8" w14:textId="77777777" w:rsidR="0000033C" w:rsidRDefault="0000033C" w:rsidP="00154F72">
      <w:pPr>
        <w:spacing w:line="276" w:lineRule="auto"/>
      </w:pPr>
      <w:r>
        <w:t>Specifically, these dispositions include:</w:t>
      </w:r>
    </w:p>
    <w:p w14:paraId="51FD359F" w14:textId="77777777" w:rsidR="00B77E45" w:rsidRDefault="00B77E45" w:rsidP="00154F72">
      <w:pPr>
        <w:pStyle w:val="ListParagraph"/>
        <w:numPr>
          <w:ilvl w:val="0"/>
          <w:numId w:val="3"/>
        </w:numPr>
        <w:spacing w:line="276" w:lineRule="auto"/>
      </w:pPr>
      <w:r>
        <w:t>Principles of ongoing reflection, continuous improvement, and data-informed decision making</w:t>
      </w:r>
    </w:p>
    <w:p w14:paraId="79FEF5B7" w14:textId="77777777" w:rsidR="0000033C" w:rsidRDefault="0000033C" w:rsidP="00154F72">
      <w:pPr>
        <w:pStyle w:val="ListParagraph"/>
        <w:numPr>
          <w:ilvl w:val="0"/>
          <w:numId w:val="3"/>
        </w:numPr>
        <w:spacing w:line="276" w:lineRule="auto"/>
      </w:pPr>
      <w:r>
        <w:t>Caring relationships characterized by high ethical standards, collaboration, and shared decision-making</w:t>
      </w:r>
    </w:p>
    <w:p w14:paraId="45256F55" w14:textId="69FA90E1" w:rsidR="0000033C" w:rsidRDefault="0000033C" w:rsidP="00154F72">
      <w:pPr>
        <w:pStyle w:val="ListParagraph"/>
        <w:numPr>
          <w:ilvl w:val="0"/>
          <w:numId w:val="3"/>
        </w:numPr>
        <w:spacing w:line="276" w:lineRule="auto"/>
      </w:pPr>
      <w:r>
        <w:t>Leadership skills focused on</w:t>
      </w:r>
      <w:r w:rsidR="00B77E45">
        <w:t xml:space="preserve"> social and emotional intelligence, understanding group dynamics within diverse communities, and a </w:t>
      </w:r>
      <w:r>
        <w:t xml:space="preserve">vision </w:t>
      </w:r>
      <w:r w:rsidR="00B77E45">
        <w:t>for meaningful change.</w:t>
      </w:r>
      <w:r>
        <w:t xml:space="preserve"> </w:t>
      </w:r>
    </w:p>
    <w:p w14:paraId="482CE17A" w14:textId="77777777" w:rsidR="0000033C" w:rsidRDefault="0000033C" w:rsidP="00154F72">
      <w:pPr>
        <w:pStyle w:val="ListParagraph"/>
        <w:numPr>
          <w:ilvl w:val="0"/>
          <w:numId w:val="3"/>
        </w:numPr>
        <w:spacing w:line="276" w:lineRule="auto"/>
      </w:pPr>
      <w:r>
        <w:t>Interactive learning environments utilizing innovative and appropriate tools and strategies to expand opportunities</w:t>
      </w:r>
    </w:p>
    <w:p w14:paraId="7CD2D7BD" w14:textId="77777777" w:rsidR="0000033C" w:rsidRPr="0000033C" w:rsidRDefault="00C231D8" w:rsidP="00154F72">
      <w:pPr>
        <w:pStyle w:val="Heading2"/>
        <w:spacing w:line="276" w:lineRule="auto"/>
      </w:pPr>
      <w:r>
        <w:lastRenderedPageBreak/>
        <w:t>Goals</w:t>
      </w:r>
    </w:p>
    <w:p w14:paraId="3FAB665F" w14:textId="77777777" w:rsidR="00B77E45" w:rsidRDefault="0000033C" w:rsidP="00154F72">
      <w:pPr>
        <w:pStyle w:val="ListParagraph"/>
        <w:numPr>
          <w:ilvl w:val="0"/>
          <w:numId w:val="1"/>
        </w:numPr>
        <w:spacing w:line="276" w:lineRule="auto"/>
      </w:pPr>
      <w:r w:rsidRPr="0000033C">
        <w:t xml:space="preserve">The School of Education will </w:t>
      </w:r>
      <w:r w:rsidR="00B77E45">
        <w:t>use data-informed decision making and</w:t>
      </w:r>
      <w:r w:rsidR="00B77E45" w:rsidRPr="0000033C">
        <w:t xml:space="preserve"> innovative, collaborative leadership</w:t>
      </w:r>
      <w:r w:rsidR="00B77E45">
        <w:t xml:space="preserve"> strategies to improve continuously. </w:t>
      </w:r>
      <w:r w:rsidRPr="0000033C">
        <w:t xml:space="preserve"> </w:t>
      </w:r>
    </w:p>
    <w:p w14:paraId="2D8315F7" w14:textId="77777777" w:rsidR="0000033C" w:rsidRDefault="0000033C" w:rsidP="00154F72">
      <w:pPr>
        <w:pStyle w:val="ListParagraph"/>
        <w:numPr>
          <w:ilvl w:val="0"/>
          <w:numId w:val="1"/>
        </w:numPr>
        <w:spacing w:line="276" w:lineRule="auto"/>
      </w:pPr>
      <w:r w:rsidRPr="0000033C">
        <w:t xml:space="preserve">The School of Education will increase community and alumni </w:t>
      </w:r>
      <w:r>
        <w:t>collaboration</w:t>
      </w:r>
      <w:r w:rsidR="00B77E45" w:rsidRPr="00B77E45">
        <w:t xml:space="preserve"> </w:t>
      </w:r>
      <w:r w:rsidR="00B77E45">
        <w:t>to improve continuously</w:t>
      </w:r>
      <w:r w:rsidRPr="0000033C">
        <w:t>.</w:t>
      </w:r>
    </w:p>
    <w:p w14:paraId="18EE7B33" w14:textId="77777777" w:rsidR="0000033C" w:rsidRDefault="0000033C" w:rsidP="00154F72">
      <w:pPr>
        <w:pStyle w:val="ListParagraph"/>
        <w:numPr>
          <w:ilvl w:val="0"/>
          <w:numId w:val="1"/>
        </w:numPr>
        <w:spacing w:line="276" w:lineRule="auto"/>
      </w:pPr>
      <w:r w:rsidRPr="0000033C">
        <w:t xml:space="preserve">The School of Education will increase </w:t>
      </w:r>
      <w:r>
        <w:t>collaboration with</w:t>
      </w:r>
      <w:r w:rsidRPr="0000033C">
        <w:t xml:space="preserve"> the University Learning Community</w:t>
      </w:r>
      <w:r w:rsidR="00B77E45" w:rsidRPr="00B77E45">
        <w:t xml:space="preserve"> </w:t>
      </w:r>
      <w:r w:rsidR="00B77E45">
        <w:t>to improve continuously</w:t>
      </w:r>
      <w:r w:rsidRPr="0000033C">
        <w:t>.</w:t>
      </w:r>
    </w:p>
    <w:p w14:paraId="0FF91E89" w14:textId="77777777" w:rsidR="0000033C" w:rsidRDefault="0000033C" w:rsidP="00154F72">
      <w:pPr>
        <w:pStyle w:val="ListParagraph"/>
        <w:numPr>
          <w:ilvl w:val="0"/>
          <w:numId w:val="1"/>
        </w:numPr>
        <w:spacing w:line="276" w:lineRule="auto"/>
      </w:pPr>
      <w:r w:rsidRPr="0000033C">
        <w:t>The School of Education will improve interactive learning through in</w:t>
      </w:r>
      <w:r>
        <w:t xml:space="preserve">novative learning environments </w:t>
      </w:r>
      <w:r w:rsidRPr="0000033C">
        <w:t>utilizing the most current tools and strategies including distance learning</w:t>
      </w:r>
      <w:r w:rsidR="00B77E45" w:rsidRPr="00B77E45">
        <w:t xml:space="preserve"> </w:t>
      </w:r>
      <w:r w:rsidR="00B77E45">
        <w:t>to improve continuously</w:t>
      </w:r>
      <w:r w:rsidRPr="0000033C">
        <w:t>.</w:t>
      </w:r>
    </w:p>
    <w:p w14:paraId="63151A6D" w14:textId="77777777" w:rsidR="00371263" w:rsidRDefault="00371263" w:rsidP="00154F72">
      <w:pPr>
        <w:pStyle w:val="Heading2"/>
        <w:spacing w:line="276" w:lineRule="auto"/>
      </w:pPr>
      <w:r>
        <w:t>EDCI Program Mission</w:t>
      </w:r>
    </w:p>
    <w:p w14:paraId="3BA3AB54" w14:textId="789F7C8C" w:rsidR="000B1185" w:rsidRDefault="000B1185" w:rsidP="00154F72">
      <w:pPr>
        <w:spacing w:line="276" w:lineRule="auto"/>
      </w:pPr>
      <w:r>
        <w:t>Within the context of the above mission, vision, priorities, values, goals followed by all members of the School of Education, the program in Curriculum and Instruction leading to advanced licensure has adopted the following mission:</w:t>
      </w:r>
    </w:p>
    <w:p w14:paraId="10F0864B" w14:textId="77777777" w:rsidR="000B1185" w:rsidRDefault="000B1185" w:rsidP="00154F72">
      <w:pPr>
        <w:spacing w:line="276" w:lineRule="auto"/>
        <w:rPr>
          <w:b/>
          <w:i/>
          <w:sz w:val="28"/>
          <w:szCs w:val="28"/>
        </w:rPr>
      </w:pPr>
      <w:r w:rsidRPr="00094168">
        <w:rPr>
          <w:b/>
          <w:i/>
          <w:sz w:val="28"/>
          <w:szCs w:val="28"/>
        </w:rPr>
        <w:t>The Gardner-Webb University program in Curriculum and Instruction serves advanced candidates aspiring to leadership roles that promote high-impact learning by empowering people within communities to nourish innovation</w:t>
      </w:r>
      <w:r w:rsidRPr="000B1185">
        <w:rPr>
          <w:b/>
          <w:i/>
        </w:rPr>
        <w:t xml:space="preserve"> </w:t>
      </w:r>
      <w:r w:rsidRPr="00094168">
        <w:rPr>
          <w:b/>
          <w:i/>
          <w:sz w:val="28"/>
          <w:szCs w:val="28"/>
        </w:rPr>
        <w:t>through facilitated collaboration and continuous improvement.</w:t>
      </w:r>
    </w:p>
    <w:p w14:paraId="1979F7C7" w14:textId="77235CF0" w:rsidR="00094168" w:rsidRDefault="00094168" w:rsidP="00154F72">
      <w:pPr>
        <w:spacing w:line="276" w:lineRule="auto"/>
        <w:rPr>
          <w:b/>
          <w:i/>
          <w:sz w:val="28"/>
          <w:szCs w:val="28"/>
        </w:rPr>
      </w:pPr>
      <w:r>
        <w:rPr>
          <w:b/>
          <w:i/>
          <w:sz w:val="28"/>
          <w:szCs w:val="28"/>
        </w:rPr>
        <w:br w:type="page"/>
      </w:r>
    </w:p>
    <w:p w14:paraId="22B1669D" w14:textId="2AF1F36E" w:rsidR="00094168" w:rsidRDefault="00094168" w:rsidP="00094168">
      <w:pPr>
        <w:pStyle w:val="Heading1"/>
      </w:pPr>
      <w:r>
        <w:lastRenderedPageBreak/>
        <w:t>Program Description</w:t>
      </w:r>
    </w:p>
    <w:p w14:paraId="42295AB3" w14:textId="77777777" w:rsidR="00946E9C" w:rsidRDefault="00946E9C" w:rsidP="00094168">
      <w:pPr>
        <w:spacing w:line="360" w:lineRule="auto"/>
        <w:rPr>
          <w:bdr w:val="none" w:sz="0" w:space="0" w:color="auto" w:frame="1"/>
        </w:rPr>
      </w:pPr>
    </w:p>
    <w:p w14:paraId="0DFE6D29" w14:textId="7D82D9B4" w:rsidR="00094168" w:rsidRPr="00094168" w:rsidRDefault="00094168" w:rsidP="00154F72">
      <w:pPr>
        <w:spacing w:line="276" w:lineRule="auto"/>
        <w:rPr>
          <w:rFonts w:ascii="Lucida Grande" w:hAnsi="Lucida Grande"/>
        </w:rPr>
      </w:pPr>
      <w:r w:rsidRPr="00094168">
        <w:rPr>
          <w:bdr w:val="none" w:sz="0" w:space="0" w:color="auto" w:frame="1"/>
        </w:rPr>
        <w:t>Gardner-Webb University provides multiple opportunities for advanced candidates aspiring to leadership roles in the areas of curriculum and instruction to obtain an </w:t>
      </w:r>
      <w:proofErr w:type="spellStart"/>
      <w:r w:rsidRPr="00094168">
        <w:rPr>
          <w:bdr w:val="none" w:sz="0" w:space="0" w:color="auto" w:frame="1"/>
        </w:rPr>
        <w:t>EdD</w:t>
      </w:r>
      <w:proofErr w:type="spellEnd"/>
      <w:r w:rsidRPr="00094168">
        <w:rPr>
          <w:bdr w:val="none" w:sz="0" w:space="0" w:color="auto" w:frame="1"/>
        </w:rPr>
        <w:t xml:space="preserve"> in Curriculum and Instruction and licensure as a Curri</w:t>
      </w:r>
      <w:r>
        <w:rPr>
          <w:bdr w:val="none" w:sz="0" w:space="0" w:color="auto" w:frame="1"/>
        </w:rPr>
        <w:t xml:space="preserve">culum Instructional Specialist </w:t>
      </w:r>
      <w:r w:rsidRPr="00094168">
        <w:rPr>
          <w:bdr w:val="none" w:sz="0" w:space="0" w:color="auto" w:frame="1"/>
        </w:rPr>
        <w:t xml:space="preserve">from the North Carolina Department of Public Instruction (NCDPI). Classes are offered face-to-face </w:t>
      </w:r>
      <w:r w:rsidR="001823AF">
        <w:rPr>
          <w:bdr w:val="none" w:sz="0" w:space="0" w:color="auto" w:frame="1"/>
        </w:rPr>
        <w:t xml:space="preserve">blended with online/virtual communication </w:t>
      </w:r>
      <w:r w:rsidRPr="00094168">
        <w:rPr>
          <w:bdr w:val="none" w:sz="0" w:space="0" w:color="auto" w:frame="1"/>
        </w:rPr>
        <w:t xml:space="preserve">at four different campuses in Charlotte, Winston-Salem, Statesville, and at the main campus in Boiling Springs. In addition, Gardner-Webb offers the EDCI Program in a </w:t>
      </w:r>
      <w:r>
        <w:rPr>
          <w:bdr w:val="none" w:sz="0" w:space="0" w:color="auto" w:frame="1"/>
        </w:rPr>
        <w:t>low residency format in which the majority of coursework is completed online with candidates meeting on the Boiling Springs campus three weekends per semester</w:t>
      </w:r>
      <w:r w:rsidRPr="00094168">
        <w:rPr>
          <w:bdr w:val="none" w:sz="0" w:space="0" w:color="auto" w:frame="1"/>
        </w:rPr>
        <w:t xml:space="preserve">. The program </w:t>
      </w:r>
      <w:r>
        <w:rPr>
          <w:bdr w:val="none" w:sz="0" w:space="0" w:color="auto" w:frame="1"/>
        </w:rPr>
        <w:t>consists of</w:t>
      </w:r>
      <w:r w:rsidRPr="00094168">
        <w:rPr>
          <w:bdr w:val="none" w:sz="0" w:space="0" w:color="auto" w:frame="1"/>
        </w:rPr>
        <w:t xml:space="preserve"> </w:t>
      </w:r>
      <w:r>
        <w:rPr>
          <w:bdr w:val="none" w:sz="0" w:space="0" w:color="auto" w:frame="1"/>
        </w:rPr>
        <w:t>at least 63</w:t>
      </w:r>
      <w:r w:rsidRPr="00094168">
        <w:rPr>
          <w:bdr w:val="none" w:sz="0" w:space="0" w:color="auto" w:frame="1"/>
        </w:rPr>
        <w:t xml:space="preserve"> credit hours consisting of </w:t>
      </w:r>
      <w:r>
        <w:rPr>
          <w:bdr w:val="none" w:sz="0" w:space="0" w:color="auto" w:frame="1"/>
        </w:rPr>
        <w:t>course modules</w:t>
      </w:r>
      <w:r w:rsidRPr="00094168">
        <w:rPr>
          <w:bdr w:val="none" w:sz="0" w:space="0" w:color="auto" w:frame="1"/>
        </w:rPr>
        <w:t xml:space="preserve"> (</w:t>
      </w:r>
      <w:r>
        <w:rPr>
          <w:bdr w:val="none" w:sz="0" w:space="0" w:color="auto" w:frame="1"/>
        </w:rPr>
        <w:t>48</w:t>
      </w:r>
      <w:r w:rsidRPr="00094168">
        <w:rPr>
          <w:bdr w:val="none" w:sz="0" w:space="0" w:color="auto" w:frame="1"/>
        </w:rPr>
        <w:t xml:space="preserve"> credit hours)</w:t>
      </w:r>
      <w:r>
        <w:rPr>
          <w:bdr w:val="none" w:sz="0" w:space="0" w:color="auto" w:frame="1"/>
        </w:rPr>
        <w:t xml:space="preserve">, seminars related to the clinical experience and preparation for the dissertation proposal (6 hours), </w:t>
      </w:r>
      <w:r w:rsidRPr="00094168">
        <w:rPr>
          <w:bdr w:val="none" w:sz="0" w:space="0" w:color="auto" w:frame="1"/>
        </w:rPr>
        <w:t xml:space="preserve">and </w:t>
      </w:r>
      <w:r>
        <w:rPr>
          <w:bdr w:val="none" w:sz="0" w:space="0" w:color="auto" w:frame="1"/>
        </w:rPr>
        <w:t>dissertation modules (at least 9 hours)</w:t>
      </w:r>
      <w:r w:rsidRPr="00094168">
        <w:rPr>
          <w:bdr w:val="none" w:sz="0" w:space="0" w:color="auto" w:frame="1"/>
        </w:rPr>
        <w:t>.</w:t>
      </w:r>
    </w:p>
    <w:p w14:paraId="4D83E470" w14:textId="77777777" w:rsidR="00094168" w:rsidRDefault="00094168" w:rsidP="00154F72">
      <w:pPr>
        <w:spacing w:line="276" w:lineRule="auto"/>
        <w:rPr>
          <w:b/>
          <w:bCs/>
          <w:bdr w:val="none" w:sz="0" w:space="0" w:color="auto" w:frame="1"/>
        </w:rPr>
      </w:pPr>
    </w:p>
    <w:p w14:paraId="583A38C1" w14:textId="65C9A5DA" w:rsidR="00213361" w:rsidRDefault="00094168" w:rsidP="00154F72">
      <w:pPr>
        <w:spacing w:line="276" w:lineRule="auto"/>
        <w:rPr>
          <w:bdr w:val="none" w:sz="0" w:space="0" w:color="auto" w:frame="1"/>
        </w:rPr>
      </w:pPr>
      <w:r w:rsidRPr="003250D9">
        <w:rPr>
          <w:bCs/>
          <w:bdr w:val="none" w:sz="0" w:space="0" w:color="auto" w:frame="1"/>
        </w:rPr>
        <w:t>Candidates experience </w:t>
      </w:r>
      <w:r w:rsidRPr="00094168">
        <w:rPr>
          <w:bdr w:val="none" w:sz="0" w:space="0" w:color="auto" w:frame="1"/>
        </w:rPr>
        <w:t xml:space="preserve">the </w:t>
      </w:r>
      <w:r>
        <w:rPr>
          <w:bdr w:val="none" w:sz="0" w:space="0" w:color="auto" w:frame="1"/>
        </w:rPr>
        <w:t>EDCI</w:t>
      </w:r>
      <w:r w:rsidRPr="00094168">
        <w:rPr>
          <w:bdr w:val="none" w:sz="0" w:space="0" w:color="auto" w:frame="1"/>
        </w:rPr>
        <w:t xml:space="preserve"> program </w:t>
      </w:r>
      <w:r>
        <w:rPr>
          <w:bdr w:val="none" w:sz="0" w:space="0" w:color="auto" w:frame="1"/>
        </w:rPr>
        <w:t xml:space="preserve">course modules within a cohort model progressing through coursework as a team and building relationships crucial to collaboration and continuous improvement.  All components of the program are aligned to the </w:t>
      </w:r>
      <w:hyperlink r:id="rId11" w:history="1">
        <w:r w:rsidRPr="003250D9">
          <w:rPr>
            <w:rStyle w:val="Hyperlink"/>
            <w:bdr w:val="none" w:sz="0" w:space="0" w:color="auto" w:frame="1"/>
          </w:rPr>
          <w:t>Teacher Leader Model Standards (TLMS)</w:t>
        </w:r>
      </w:hyperlink>
      <w:r>
        <w:rPr>
          <w:bdr w:val="none" w:sz="0" w:space="0" w:color="auto" w:frame="1"/>
        </w:rPr>
        <w:t xml:space="preserve"> </w:t>
      </w:r>
      <w:r w:rsidR="003E3FA0">
        <w:rPr>
          <w:bdr w:val="none" w:sz="0" w:space="0" w:color="auto" w:frame="1"/>
        </w:rPr>
        <w:t xml:space="preserve">(Appendix A) </w:t>
      </w:r>
      <w:r>
        <w:rPr>
          <w:bdr w:val="none" w:sz="0" w:space="0" w:color="auto" w:frame="1"/>
        </w:rPr>
        <w:t>published by the Teacher Leadership Exploratory Consortium</w:t>
      </w:r>
      <w:r w:rsidR="003250D9">
        <w:rPr>
          <w:bdr w:val="none" w:sz="0" w:space="0" w:color="auto" w:frame="1"/>
        </w:rPr>
        <w:t xml:space="preserve"> (2012)</w:t>
      </w:r>
      <w:r>
        <w:rPr>
          <w:bdr w:val="none" w:sz="0" w:space="0" w:color="auto" w:frame="1"/>
        </w:rPr>
        <w:t xml:space="preserve">. </w:t>
      </w:r>
      <w:r w:rsidR="003250D9">
        <w:rPr>
          <w:bdr w:val="none" w:sz="0" w:space="0" w:color="auto" w:frame="1"/>
        </w:rPr>
        <w:t>These standards are aligned to Interstate School Leaders Licensure Consortium (ISLLC) standards and to the revised Interstate Teacher Assessment and Standards Consortium (</w:t>
      </w:r>
      <w:proofErr w:type="spellStart"/>
      <w:r w:rsidR="003250D9">
        <w:rPr>
          <w:bdr w:val="none" w:sz="0" w:space="0" w:color="auto" w:frame="1"/>
        </w:rPr>
        <w:t>InTASC</w:t>
      </w:r>
      <w:proofErr w:type="spellEnd"/>
      <w:r w:rsidR="003250D9">
        <w:rPr>
          <w:bdr w:val="none" w:sz="0" w:space="0" w:color="auto" w:frame="1"/>
        </w:rPr>
        <w:t xml:space="preserve">) standards (see the appendix of the linked document). As stated by Harrison and </w:t>
      </w:r>
      <w:proofErr w:type="spellStart"/>
      <w:r w:rsidR="003250D9">
        <w:rPr>
          <w:bdr w:val="none" w:sz="0" w:space="0" w:color="auto" w:frame="1"/>
        </w:rPr>
        <w:t>Killion</w:t>
      </w:r>
      <w:proofErr w:type="spellEnd"/>
      <w:r w:rsidR="003250D9">
        <w:rPr>
          <w:bdr w:val="none" w:sz="0" w:space="0" w:color="auto" w:frame="1"/>
        </w:rPr>
        <w:t xml:space="preserve"> (2007), “The teacher leader model standards can be used to guide the preparation of experienced teachers to assume leadership roles such as resource providers, instructional specialists, curriculum specialists, classroom supporters, learning facilitators, mentors, school team leaders, and data coaches.” </w:t>
      </w:r>
      <w:r w:rsidR="00126EEF">
        <w:rPr>
          <w:bdr w:val="none" w:sz="0" w:space="0" w:color="auto" w:frame="1"/>
        </w:rPr>
        <w:t xml:space="preserve">As stated in the mission of the program at Gardner-Webb University, work in these standards has the potential to impact organizations and communities outside of the context of schools as skills and knowledge focused on facilitated collaboration and continuous improvement nourish innovation in multiple contexts. </w:t>
      </w:r>
      <w:r w:rsidR="00AB63DB">
        <w:rPr>
          <w:bdr w:val="none" w:sz="0" w:space="0" w:color="auto" w:frame="1"/>
        </w:rPr>
        <w:t xml:space="preserve">Candidates interested in applying these skills and knowledge in other contexts are encouraged and welcomed in the program. Although the TLMS and as a result, </w:t>
      </w:r>
      <w:r w:rsidR="005356F0">
        <w:rPr>
          <w:bdr w:val="none" w:sz="0" w:space="0" w:color="auto" w:frame="1"/>
        </w:rPr>
        <w:t xml:space="preserve">course materials and </w:t>
      </w:r>
      <w:r w:rsidR="00AB63DB">
        <w:rPr>
          <w:bdr w:val="none" w:sz="0" w:space="0" w:color="auto" w:frame="1"/>
        </w:rPr>
        <w:t>program evidence information are written within the context of schools</w:t>
      </w:r>
      <w:r w:rsidR="005356F0">
        <w:rPr>
          <w:bdr w:val="none" w:sz="0" w:space="0" w:color="auto" w:frame="1"/>
        </w:rPr>
        <w:t>,</w:t>
      </w:r>
      <w:r w:rsidR="00AB63DB">
        <w:rPr>
          <w:bdr w:val="none" w:sz="0" w:space="0" w:color="auto" w:frame="1"/>
        </w:rPr>
        <w:t xml:space="preserve"> program planners and faculty are aware that some students will not be working in this context. In these instances, it is appropriate to replace the word “school” with “site”; </w:t>
      </w:r>
      <w:r w:rsidR="00213361">
        <w:rPr>
          <w:bdr w:val="none" w:sz="0" w:space="0" w:color="auto" w:frame="1"/>
        </w:rPr>
        <w:t xml:space="preserve">the word “district” with “organization”; and the word “faculty” with “colleagues” throughout </w:t>
      </w:r>
      <w:r w:rsidR="005356F0">
        <w:rPr>
          <w:bdr w:val="none" w:sz="0" w:space="0" w:color="auto" w:frame="1"/>
        </w:rPr>
        <w:t>program materials</w:t>
      </w:r>
      <w:r w:rsidR="00213361">
        <w:rPr>
          <w:bdr w:val="none" w:sz="0" w:space="0" w:color="auto" w:frame="1"/>
        </w:rPr>
        <w:t>.</w:t>
      </w:r>
    </w:p>
    <w:p w14:paraId="03EC8387" w14:textId="77777777" w:rsidR="00946E9C" w:rsidRDefault="00946E9C" w:rsidP="00154F72">
      <w:pPr>
        <w:spacing w:line="276" w:lineRule="auto"/>
        <w:rPr>
          <w:bdr w:val="none" w:sz="0" w:space="0" w:color="auto" w:frame="1"/>
        </w:rPr>
      </w:pPr>
    </w:p>
    <w:p w14:paraId="5C5B553F" w14:textId="3715FAED" w:rsidR="00094168" w:rsidRDefault="00094168" w:rsidP="00154F72">
      <w:pPr>
        <w:spacing w:line="276" w:lineRule="auto"/>
        <w:rPr>
          <w:bdr w:val="none" w:sz="0" w:space="0" w:color="auto" w:frame="1"/>
        </w:rPr>
      </w:pPr>
      <w:r w:rsidRPr="00094168">
        <w:rPr>
          <w:bdr w:val="none" w:sz="0" w:space="0" w:color="auto" w:frame="1"/>
        </w:rPr>
        <w:t xml:space="preserve">Candidates </w:t>
      </w:r>
      <w:r w:rsidR="00126EEF">
        <w:rPr>
          <w:bdr w:val="none" w:sz="0" w:space="0" w:color="auto" w:frame="1"/>
        </w:rPr>
        <w:t>will take three</w:t>
      </w:r>
      <w:r w:rsidRPr="00094168">
        <w:rPr>
          <w:bdr w:val="none" w:sz="0" w:space="0" w:color="auto" w:frame="1"/>
        </w:rPr>
        <w:t xml:space="preserve"> semesters with </w:t>
      </w:r>
      <w:r w:rsidR="00126EEF">
        <w:rPr>
          <w:bdr w:val="none" w:sz="0" w:space="0" w:color="auto" w:frame="1"/>
        </w:rPr>
        <w:t>seven</w:t>
      </w:r>
      <w:r w:rsidR="00946E9C">
        <w:rPr>
          <w:bdr w:val="none" w:sz="0" w:space="0" w:color="auto" w:frame="1"/>
        </w:rPr>
        <w:t xml:space="preserve"> (7)</w:t>
      </w:r>
      <w:r w:rsidRPr="00094168">
        <w:rPr>
          <w:bdr w:val="none" w:sz="0" w:space="0" w:color="auto" w:frame="1"/>
        </w:rPr>
        <w:t xml:space="preserve"> credit hours </w:t>
      </w:r>
      <w:r w:rsidR="00126EEF">
        <w:rPr>
          <w:bdr w:val="none" w:sz="0" w:space="0" w:color="auto" w:frame="1"/>
        </w:rPr>
        <w:t xml:space="preserve">(fall and spring of their first two years), </w:t>
      </w:r>
      <w:r w:rsidRPr="00094168">
        <w:rPr>
          <w:bdr w:val="none" w:sz="0" w:space="0" w:color="auto" w:frame="1"/>
        </w:rPr>
        <w:t xml:space="preserve">two </w:t>
      </w:r>
      <w:r w:rsidR="00946E9C">
        <w:rPr>
          <w:bdr w:val="none" w:sz="0" w:space="0" w:color="auto" w:frame="1"/>
        </w:rPr>
        <w:t xml:space="preserve">(2) </w:t>
      </w:r>
      <w:r w:rsidRPr="00094168">
        <w:rPr>
          <w:bdr w:val="none" w:sz="0" w:space="0" w:color="auto" w:frame="1"/>
        </w:rPr>
        <w:t xml:space="preserve">semesters with </w:t>
      </w:r>
      <w:r w:rsidR="001823AF">
        <w:rPr>
          <w:bdr w:val="none" w:sz="0" w:space="0" w:color="auto" w:frame="1"/>
        </w:rPr>
        <w:t>thirteen</w:t>
      </w:r>
      <w:r w:rsidRPr="00094168">
        <w:rPr>
          <w:bdr w:val="none" w:sz="0" w:space="0" w:color="auto" w:frame="1"/>
        </w:rPr>
        <w:t xml:space="preserve"> </w:t>
      </w:r>
      <w:r w:rsidR="00946E9C">
        <w:rPr>
          <w:bdr w:val="none" w:sz="0" w:space="0" w:color="auto" w:frame="1"/>
        </w:rPr>
        <w:t xml:space="preserve">(13) </w:t>
      </w:r>
      <w:r w:rsidRPr="00094168">
        <w:rPr>
          <w:bdr w:val="none" w:sz="0" w:space="0" w:color="auto" w:frame="1"/>
        </w:rPr>
        <w:t>credit hours</w:t>
      </w:r>
      <w:r w:rsidR="00126EEF">
        <w:rPr>
          <w:bdr w:val="none" w:sz="0" w:space="0" w:color="auto" w:frame="1"/>
        </w:rPr>
        <w:t xml:space="preserve"> (summer</w:t>
      </w:r>
      <w:r w:rsidR="001823AF">
        <w:rPr>
          <w:bdr w:val="none" w:sz="0" w:space="0" w:color="auto" w:frame="1"/>
        </w:rPr>
        <w:t>s</w:t>
      </w:r>
      <w:r w:rsidR="00126EEF">
        <w:rPr>
          <w:bdr w:val="none" w:sz="0" w:space="0" w:color="auto" w:frame="1"/>
        </w:rPr>
        <w:t xml:space="preserve"> of their first </w:t>
      </w:r>
      <w:r w:rsidR="00126EEF">
        <w:rPr>
          <w:bdr w:val="none" w:sz="0" w:space="0" w:color="auto" w:frame="1"/>
        </w:rPr>
        <w:lastRenderedPageBreak/>
        <w:t>two years), a semester of six</w:t>
      </w:r>
      <w:r w:rsidR="00946E9C">
        <w:rPr>
          <w:bdr w:val="none" w:sz="0" w:space="0" w:color="auto" w:frame="1"/>
        </w:rPr>
        <w:t xml:space="preserve"> (6)</w:t>
      </w:r>
      <w:r w:rsidR="00126EEF">
        <w:rPr>
          <w:bdr w:val="none" w:sz="0" w:space="0" w:color="auto" w:frame="1"/>
        </w:rPr>
        <w:t xml:space="preserve"> credit hours (the initial dissertation seminar), </w:t>
      </w:r>
      <w:r w:rsidR="00213361">
        <w:rPr>
          <w:bdr w:val="none" w:sz="0" w:space="0" w:color="auto" w:frame="1"/>
        </w:rPr>
        <w:t xml:space="preserve">and </w:t>
      </w:r>
      <w:r w:rsidR="00126EEF">
        <w:rPr>
          <w:bdr w:val="none" w:sz="0" w:space="0" w:color="auto" w:frame="1"/>
        </w:rPr>
        <w:t>a semester of three</w:t>
      </w:r>
      <w:r w:rsidR="00946E9C">
        <w:rPr>
          <w:bdr w:val="none" w:sz="0" w:space="0" w:color="auto" w:frame="1"/>
        </w:rPr>
        <w:t xml:space="preserve"> (3)</w:t>
      </w:r>
      <w:r w:rsidR="00126EEF">
        <w:rPr>
          <w:bdr w:val="none" w:sz="0" w:space="0" w:color="auto" w:frame="1"/>
        </w:rPr>
        <w:t xml:space="preserve"> credit hours (a continuing dissertation seminar), with the option to continue taking continuing dissertation hours (three</w:t>
      </w:r>
      <w:r w:rsidR="00946E9C">
        <w:rPr>
          <w:bdr w:val="none" w:sz="0" w:space="0" w:color="auto" w:frame="1"/>
        </w:rPr>
        <w:t xml:space="preserve"> (3)</w:t>
      </w:r>
      <w:r w:rsidR="00126EEF">
        <w:rPr>
          <w:bdr w:val="none" w:sz="0" w:space="0" w:color="auto" w:frame="1"/>
        </w:rPr>
        <w:t xml:space="preserve"> credits per semester) until the dissertation is successfully defended</w:t>
      </w:r>
      <w:r w:rsidRPr="00094168">
        <w:rPr>
          <w:bdr w:val="none" w:sz="0" w:space="0" w:color="auto" w:frame="1"/>
        </w:rPr>
        <w:t xml:space="preserve">. </w:t>
      </w:r>
      <w:r w:rsidR="00126EEF">
        <w:rPr>
          <w:bdr w:val="none" w:sz="0" w:space="0" w:color="auto" w:frame="1"/>
        </w:rPr>
        <w:t>Modules</w:t>
      </w:r>
      <w:r w:rsidRPr="00094168">
        <w:rPr>
          <w:bdr w:val="none" w:sz="0" w:space="0" w:color="auto" w:frame="1"/>
        </w:rPr>
        <w:t xml:space="preserve"> are offered in a prescribed sequence and are integrated with multiple program topics studied in a single semester. The </w:t>
      </w:r>
      <w:r w:rsidR="00E13A39">
        <w:rPr>
          <w:bdr w:val="none" w:sz="0" w:space="0" w:color="auto" w:frame="1"/>
        </w:rPr>
        <w:t>coursework sequence</w:t>
      </w:r>
      <w:r w:rsidR="00913AB7">
        <w:rPr>
          <w:bdr w:val="none" w:sz="0" w:space="0" w:color="auto" w:frame="1"/>
        </w:rPr>
        <w:t xml:space="preserve"> </w:t>
      </w:r>
      <w:r w:rsidRPr="00094168">
        <w:rPr>
          <w:bdr w:val="none" w:sz="0" w:space="0" w:color="auto" w:frame="1"/>
        </w:rPr>
        <w:t>appears in the table below:</w:t>
      </w:r>
    </w:p>
    <w:p w14:paraId="251FAC94" w14:textId="77777777" w:rsidR="00126EEF" w:rsidRDefault="00126EEF" w:rsidP="00094168">
      <w:pPr>
        <w:spacing w:line="360" w:lineRule="auto"/>
        <w:rPr>
          <w:bdr w:val="none" w:sz="0" w:space="0" w:color="auto" w:frame="1"/>
        </w:rPr>
      </w:pPr>
    </w:p>
    <w:tbl>
      <w:tblPr>
        <w:tblStyle w:val="TableGrid"/>
        <w:tblpPr w:leftFromText="180" w:rightFromText="180" w:vertAnchor="text" w:tblpY="1"/>
        <w:tblOverlap w:val="never"/>
        <w:tblW w:w="0" w:type="auto"/>
        <w:tblLook w:val="04A0" w:firstRow="1" w:lastRow="0" w:firstColumn="1" w:lastColumn="0" w:noHBand="0" w:noVBand="1"/>
      </w:tblPr>
      <w:tblGrid>
        <w:gridCol w:w="1368"/>
        <w:gridCol w:w="6930"/>
        <w:gridCol w:w="1278"/>
      </w:tblGrid>
      <w:tr w:rsidR="009304B8" w:rsidRPr="009304B8" w14:paraId="0218051E" w14:textId="77777777" w:rsidTr="00913AB7">
        <w:tc>
          <w:tcPr>
            <w:tcW w:w="1368" w:type="dxa"/>
            <w:vAlign w:val="center"/>
          </w:tcPr>
          <w:p w14:paraId="20E14528" w14:textId="1487BE80" w:rsidR="009304B8" w:rsidRPr="009304B8" w:rsidRDefault="009304B8" w:rsidP="001C1640">
            <w:pPr>
              <w:spacing w:line="360" w:lineRule="auto"/>
              <w:jc w:val="center"/>
              <w:rPr>
                <w:rFonts w:cstheme="minorHAnsi"/>
                <w:b/>
              </w:rPr>
            </w:pPr>
            <w:r w:rsidRPr="009304B8">
              <w:rPr>
                <w:rFonts w:cstheme="minorHAnsi"/>
                <w:b/>
              </w:rPr>
              <w:t>Semester</w:t>
            </w:r>
          </w:p>
        </w:tc>
        <w:tc>
          <w:tcPr>
            <w:tcW w:w="6930" w:type="dxa"/>
            <w:vAlign w:val="center"/>
          </w:tcPr>
          <w:p w14:paraId="7D26DA88" w14:textId="25783DAE" w:rsidR="009304B8" w:rsidRPr="009304B8" w:rsidRDefault="00E13A39" w:rsidP="001C1640">
            <w:pPr>
              <w:spacing w:line="360" w:lineRule="auto"/>
              <w:jc w:val="center"/>
              <w:rPr>
                <w:rFonts w:cstheme="minorHAnsi"/>
                <w:b/>
              </w:rPr>
            </w:pPr>
            <w:r>
              <w:rPr>
                <w:rFonts w:cstheme="minorHAnsi"/>
                <w:b/>
              </w:rPr>
              <w:t>Coursework</w:t>
            </w:r>
          </w:p>
        </w:tc>
        <w:tc>
          <w:tcPr>
            <w:tcW w:w="1278" w:type="dxa"/>
            <w:vAlign w:val="center"/>
          </w:tcPr>
          <w:p w14:paraId="569A8CCA" w14:textId="478324F3" w:rsidR="009304B8" w:rsidRPr="00913AB7" w:rsidRDefault="009304B8" w:rsidP="00913AB7">
            <w:pPr>
              <w:rPr>
                <w:rFonts w:cstheme="minorHAnsi"/>
                <w:b/>
                <w:sz w:val="22"/>
                <w:szCs w:val="22"/>
              </w:rPr>
            </w:pPr>
            <w:r w:rsidRPr="00913AB7">
              <w:rPr>
                <w:rFonts w:cstheme="minorHAnsi"/>
                <w:b/>
                <w:sz w:val="22"/>
                <w:szCs w:val="22"/>
              </w:rPr>
              <w:t>Credit hours</w:t>
            </w:r>
          </w:p>
        </w:tc>
      </w:tr>
      <w:tr w:rsidR="009304B8" w:rsidRPr="009304B8" w14:paraId="45FDDC3D" w14:textId="77777777" w:rsidTr="00F540D0">
        <w:tc>
          <w:tcPr>
            <w:tcW w:w="1368" w:type="dxa"/>
            <w:vAlign w:val="center"/>
          </w:tcPr>
          <w:p w14:paraId="6E88FA4E" w14:textId="0D2D6AED" w:rsidR="009304B8" w:rsidRPr="009304B8" w:rsidRDefault="009304B8" w:rsidP="001C1640">
            <w:pPr>
              <w:rPr>
                <w:rFonts w:cstheme="minorHAnsi"/>
              </w:rPr>
            </w:pPr>
            <w:r w:rsidRPr="009304B8">
              <w:rPr>
                <w:rFonts w:cstheme="minorHAnsi"/>
              </w:rPr>
              <w:t>Fall 1</w:t>
            </w:r>
          </w:p>
        </w:tc>
        <w:tc>
          <w:tcPr>
            <w:tcW w:w="6930" w:type="dxa"/>
            <w:vAlign w:val="center"/>
          </w:tcPr>
          <w:p w14:paraId="244AD0F5" w14:textId="77777777" w:rsidR="009304B8" w:rsidRDefault="009304B8" w:rsidP="00F540D0">
            <w:pPr>
              <w:rPr>
                <w:rFonts w:cstheme="minorHAnsi"/>
                <w:b/>
                <w:sz w:val="22"/>
                <w:szCs w:val="22"/>
              </w:rPr>
            </w:pPr>
            <w:r w:rsidRPr="009304B8">
              <w:rPr>
                <w:rFonts w:cstheme="minorHAnsi"/>
                <w:b/>
                <w:sz w:val="22"/>
                <w:szCs w:val="22"/>
              </w:rPr>
              <w:t>EDCI 700 – Theory Development Module</w:t>
            </w:r>
          </w:p>
          <w:p w14:paraId="0D5C5231" w14:textId="77777777" w:rsidR="001C1640" w:rsidRPr="009304B8" w:rsidRDefault="001C1640" w:rsidP="00F540D0">
            <w:pPr>
              <w:rPr>
                <w:rFonts w:cstheme="minorHAnsi"/>
                <w:b/>
                <w:sz w:val="22"/>
                <w:szCs w:val="22"/>
              </w:rPr>
            </w:pPr>
          </w:p>
          <w:p w14:paraId="3B990615" w14:textId="5595DF4F" w:rsidR="009304B8" w:rsidRPr="00913AB7" w:rsidRDefault="009304B8" w:rsidP="00F540D0">
            <w:pPr>
              <w:rPr>
                <w:rFonts w:cstheme="minorHAnsi"/>
                <w:b/>
                <w:sz w:val="22"/>
                <w:szCs w:val="22"/>
              </w:rPr>
            </w:pPr>
            <w:r w:rsidRPr="00913AB7">
              <w:rPr>
                <w:rFonts w:cstheme="minorHAnsi"/>
                <w:b/>
                <w:sz w:val="22"/>
                <w:szCs w:val="22"/>
              </w:rPr>
              <w:t xml:space="preserve">EDCI 701 – Dissertation Coaching/Clinical </w:t>
            </w:r>
            <w:r w:rsidR="00913AB7" w:rsidRPr="00913AB7">
              <w:rPr>
                <w:rFonts w:cstheme="minorHAnsi"/>
                <w:b/>
                <w:sz w:val="22"/>
                <w:szCs w:val="22"/>
              </w:rPr>
              <w:t>Experience</w:t>
            </w:r>
            <w:r w:rsidRPr="00913AB7">
              <w:rPr>
                <w:rFonts w:cstheme="minorHAnsi"/>
                <w:b/>
                <w:sz w:val="22"/>
                <w:szCs w:val="22"/>
              </w:rPr>
              <w:t xml:space="preserve"> Seminar</w:t>
            </w:r>
          </w:p>
          <w:p w14:paraId="17F77B33" w14:textId="519209C4" w:rsidR="001C1640" w:rsidRPr="009304B8" w:rsidRDefault="001C1640" w:rsidP="00F540D0">
            <w:pPr>
              <w:rPr>
                <w:rFonts w:cstheme="minorHAnsi"/>
                <w:b/>
                <w:sz w:val="22"/>
                <w:szCs w:val="22"/>
              </w:rPr>
            </w:pPr>
          </w:p>
        </w:tc>
        <w:tc>
          <w:tcPr>
            <w:tcW w:w="1278" w:type="dxa"/>
          </w:tcPr>
          <w:p w14:paraId="2A67E1AB" w14:textId="77777777" w:rsidR="001C1640" w:rsidRDefault="001C1640" w:rsidP="00CC6BEF">
            <w:pPr>
              <w:rPr>
                <w:rFonts w:cstheme="minorHAnsi"/>
              </w:rPr>
            </w:pPr>
            <w:r>
              <w:rPr>
                <w:rFonts w:cstheme="minorHAnsi"/>
              </w:rPr>
              <w:t>6.0</w:t>
            </w:r>
          </w:p>
          <w:p w14:paraId="29768C6B" w14:textId="77777777" w:rsidR="00CC6BEF" w:rsidRDefault="00CC6BEF" w:rsidP="00CC6BEF">
            <w:pPr>
              <w:rPr>
                <w:rFonts w:cstheme="minorHAnsi"/>
              </w:rPr>
            </w:pPr>
          </w:p>
          <w:p w14:paraId="0C3E1D7C" w14:textId="2673AB8C" w:rsidR="001C1640" w:rsidRPr="009304B8" w:rsidRDefault="001C1640" w:rsidP="00CC6BEF">
            <w:pPr>
              <w:rPr>
                <w:rFonts w:cstheme="minorHAnsi"/>
              </w:rPr>
            </w:pPr>
            <w:r>
              <w:rPr>
                <w:rFonts w:cstheme="minorHAnsi"/>
              </w:rPr>
              <w:t>1.0</w:t>
            </w:r>
          </w:p>
        </w:tc>
      </w:tr>
      <w:tr w:rsidR="009304B8" w:rsidRPr="009304B8" w14:paraId="1B7194DD" w14:textId="77777777" w:rsidTr="00F540D0">
        <w:tc>
          <w:tcPr>
            <w:tcW w:w="1368" w:type="dxa"/>
            <w:vAlign w:val="center"/>
          </w:tcPr>
          <w:p w14:paraId="36F6E0DC" w14:textId="653F002C" w:rsidR="009304B8" w:rsidRPr="009304B8" w:rsidRDefault="009304B8" w:rsidP="001C1640">
            <w:pPr>
              <w:rPr>
                <w:rFonts w:cstheme="minorHAnsi"/>
              </w:rPr>
            </w:pPr>
            <w:r w:rsidRPr="009304B8">
              <w:rPr>
                <w:rFonts w:cstheme="minorHAnsi"/>
              </w:rPr>
              <w:t>Spring 1</w:t>
            </w:r>
          </w:p>
        </w:tc>
        <w:tc>
          <w:tcPr>
            <w:tcW w:w="6930" w:type="dxa"/>
            <w:vAlign w:val="center"/>
          </w:tcPr>
          <w:p w14:paraId="2A615EDE" w14:textId="77777777" w:rsidR="009304B8" w:rsidRDefault="009304B8" w:rsidP="00F540D0">
            <w:pPr>
              <w:rPr>
                <w:rFonts w:cstheme="minorHAnsi"/>
                <w:b/>
                <w:sz w:val="22"/>
                <w:szCs w:val="22"/>
              </w:rPr>
            </w:pPr>
            <w:r w:rsidRPr="009304B8">
              <w:rPr>
                <w:rFonts w:cstheme="minorHAnsi"/>
                <w:b/>
                <w:sz w:val="22"/>
                <w:szCs w:val="22"/>
              </w:rPr>
              <w:t>EDCI 702 – Issues and Models in Curriculum Module</w:t>
            </w:r>
          </w:p>
          <w:p w14:paraId="65922B48" w14:textId="77777777" w:rsidR="001C1640" w:rsidRPr="009304B8" w:rsidRDefault="001C1640" w:rsidP="00F540D0">
            <w:pPr>
              <w:rPr>
                <w:rFonts w:cstheme="minorHAnsi"/>
                <w:b/>
                <w:sz w:val="22"/>
                <w:szCs w:val="22"/>
              </w:rPr>
            </w:pPr>
          </w:p>
          <w:p w14:paraId="180071DE" w14:textId="57CD5831" w:rsidR="009304B8" w:rsidRDefault="009304B8" w:rsidP="00F540D0">
            <w:pPr>
              <w:rPr>
                <w:rFonts w:cstheme="minorHAnsi"/>
                <w:b/>
                <w:sz w:val="22"/>
                <w:szCs w:val="22"/>
              </w:rPr>
            </w:pPr>
            <w:r w:rsidRPr="009304B8">
              <w:rPr>
                <w:rFonts w:cstheme="minorHAnsi"/>
                <w:b/>
                <w:sz w:val="22"/>
                <w:szCs w:val="22"/>
              </w:rPr>
              <w:t xml:space="preserve">EDCI 703 - </w:t>
            </w:r>
            <w:r w:rsidRPr="001C1640">
              <w:rPr>
                <w:rFonts w:cstheme="minorHAnsi"/>
                <w:b/>
                <w:sz w:val="22"/>
                <w:szCs w:val="22"/>
              </w:rPr>
              <w:t xml:space="preserve">Dissertation Coaching/Clinical </w:t>
            </w:r>
            <w:r w:rsidR="00913AB7">
              <w:rPr>
                <w:rFonts w:cstheme="minorHAnsi"/>
                <w:b/>
                <w:sz w:val="22"/>
                <w:szCs w:val="22"/>
              </w:rPr>
              <w:t>Experience</w:t>
            </w:r>
            <w:r w:rsidRPr="001C1640">
              <w:rPr>
                <w:rFonts w:cstheme="minorHAnsi"/>
                <w:b/>
                <w:sz w:val="22"/>
                <w:szCs w:val="22"/>
              </w:rPr>
              <w:t xml:space="preserve"> Seminar</w:t>
            </w:r>
          </w:p>
          <w:p w14:paraId="381D2373" w14:textId="62441965" w:rsidR="001C1640" w:rsidRPr="009304B8" w:rsidRDefault="001C1640" w:rsidP="00F540D0">
            <w:pPr>
              <w:rPr>
                <w:rFonts w:cstheme="minorHAnsi"/>
                <w:b/>
                <w:sz w:val="22"/>
                <w:szCs w:val="22"/>
              </w:rPr>
            </w:pPr>
          </w:p>
        </w:tc>
        <w:tc>
          <w:tcPr>
            <w:tcW w:w="1278" w:type="dxa"/>
          </w:tcPr>
          <w:p w14:paraId="24B825B2" w14:textId="77777777" w:rsidR="001C1640" w:rsidRDefault="001C1640" w:rsidP="00CC6BEF">
            <w:pPr>
              <w:rPr>
                <w:rFonts w:cstheme="minorHAnsi"/>
              </w:rPr>
            </w:pPr>
            <w:r>
              <w:rPr>
                <w:rFonts w:cstheme="minorHAnsi"/>
              </w:rPr>
              <w:t>6.0</w:t>
            </w:r>
          </w:p>
          <w:p w14:paraId="3EDCDEEA" w14:textId="77777777" w:rsidR="00CC6BEF" w:rsidRDefault="00CC6BEF" w:rsidP="00CC6BEF">
            <w:pPr>
              <w:rPr>
                <w:rFonts w:cstheme="minorHAnsi"/>
              </w:rPr>
            </w:pPr>
          </w:p>
          <w:p w14:paraId="50E5D036" w14:textId="1515A2A3" w:rsidR="001C1640" w:rsidRPr="009304B8" w:rsidRDefault="001C1640" w:rsidP="00CC6BEF">
            <w:pPr>
              <w:rPr>
                <w:rFonts w:cstheme="minorHAnsi"/>
              </w:rPr>
            </w:pPr>
            <w:r>
              <w:rPr>
                <w:rFonts w:cstheme="minorHAnsi"/>
              </w:rPr>
              <w:t>1.0</w:t>
            </w:r>
          </w:p>
        </w:tc>
      </w:tr>
      <w:tr w:rsidR="009304B8" w:rsidRPr="009304B8" w14:paraId="48EEF6C9" w14:textId="77777777" w:rsidTr="00F540D0">
        <w:tc>
          <w:tcPr>
            <w:tcW w:w="1368" w:type="dxa"/>
            <w:vAlign w:val="center"/>
          </w:tcPr>
          <w:p w14:paraId="6F68B5AE" w14:textId="478AE765" w:rsidR="009304B8" w:rsidRPr="009304B8" w:rsidRDefault="009304B8" w:rsidP="001C1640">
            <w:pPr>
              <w:rPr>
                <w:rFonts w:cstheme="minorHAnsi"/>
              </w:rPr>
            </w:pPr>
            <w:r w:rsidRPr="009304B8">
              <w:rPr>
                <w:rFonts w:cstheme="minorHAnsi"/>
              </w:rPr>
              <w:t>Summer 1</w:t>
            </w:r>
          </w:p>
        </w:tc>
        <w:tc>
          <w:tcPr>
            <w:tcW w:w="6930" w:type="dxa"/>
            <w:vAlign w:val="center"/>
          </w:tcPr>
          <w:p w14:paraId="0991C25C" w14:textId="77777777" w:rsidR="009304B8" w:rsidRDefault="009304B8" w:rsidP="00F540D0">
            <w:pPr>
              <w:rPr>
                <w:rFonts w:cstheme="minorHAnsi"/>
                <w:b/>
                <w:sz w:val="22"/>
                <w:szCs w:val="22"/>
              </w:rPr>
            </w:pPr>
            <w:r w:rsidRPr="009304B8">
              <w:rPr>
                <w:rFonts w:cstheme="minorHAnsi"/>
                <w:b/>
                <w:sz w:val="22"/>
                <w:szCs w:val="22"/>
              </w:rPr>
              <w:t>EDCI 704 – Research Design and Methods Module</w:t>
            </w:r>
          </w:p>
          <w:p w14:paraId="48C190BC" w14:textId="77777777" w:rsidR="001C1640" w:rsidRPr="009304B8" w:rsidRDefault="001C1640" w:rsidP="00F540D0">
            <w:pPr>
              <w:rPr>
                <w:rFonts w:cstheme="minorHAnsi"/>
                <w:b/>
                <w:sz w:val="22"/>
                <w:szCs w:val="22"/>
              </w:rPr>
            </w:pPr>
          </w:p>
          <w:p w14:paraId="498280FA" w14:textId="2218D415" w:rsidR="009304B8" w:rsidRDefault="009304B8" w:rsidP="00F540D0">
            <w:pPr>
              <w:rPr>
                <w:rFonts w:cstheme="minorHAnsi"/>
                <w:b/>
                <w:sz w:val="22"/>
                <w:szCs w:val="22"/>
              </w:rPr>
            </w:pPr>
            <w:r w:rsidRPr="009304B8">
              <w:rPr>
                <w:rFonts w:cstheme="minorHAnsi"/>
                <w:b/>
                <w:sz w:val="22"/>
                <w:szCs w:val="22"/>
              </w:rPr>
              <w:t xml:space="preserve">EDCI 705 - Dissertation Coaching/Clinical </w:t>
            </w:r>
            <w:r w:rsidR="00913AB7">
              <w:rPr>
                <w:rFonts w:cstheme="minorHAnsi"/>
                <w:b/>
                <w:sz w:val="22"/>
                <w:szCs w:val="22"/>
              </w:rPr>
              <w:t>Experience</w:t>
            </w:r>
            <w:r w:rsidRPr="009304B8">
              <w:rPr>
                <w:rFonts w:cstheme="minorHAnsi"/>
                <w:b/>
                <w:sz w:val="22"/>
                <w:szCs w:val="22"/>
              </w:rPr>
              <w:t xml:space="preserve"> Seminar</w:t>
            </w:r>
          </w:p>
          <w:p w14:paraId="1F0EB46C" w14:textId="30621C8A" w:rsidR="001C1640" w:rsidRPr="009304B8" w:rsidRDefault="001C1640" w:rsidP="00F540D0">
            <w:pPr>
              <w:rPr>
                <w:rFonts w:cstheme="minorHAnsi"/>
                <w:b/>
                <w:sz w:val="22"/>
                <w:szCs w:val="22"/>
              </w:rPr>
            </w:pPr>
          </w:p>
        </w:tc>
        <w:tc>
          <w:tcPr>
            <w:tcW w:w="1278" w:type="dxa"/>
          </w:tcPr>
          <w:p w14:paraId="62194605" w14:textId="77777777" w:rsidR="001C1640" w:rsidRDefault="001C1640" w:rsidP="00CC6BEF">
            <w:pPr>
              <w:rPr>
                <w:rFonts w:cstheme="minorHAnsi"/>
              </w:rPr>
            </w:pPr>
            <w:r>
              <w:rPr>
                <w:rFonts w:cstheme="minorHAnsi"/>
              </w:rPr>
              <w:t>12.0</w:t>
            </w:r>
          </w:p>
          <w:p w14:paraId="26B59A17" w14:textId="77777777" w:rsidR="00CC6BEF" w:rsidRDefault="00CC6BEF" w:rsidP="00CC6BEF">
            <w:pPr>
              <w:rPr>
                <w:rFonts w:cstheme="minorHAnsi"/>
              </w:rPr>
            </w:pPr>
          </w:p>
          <w:p w14:paraId="122C4F68" w14:textId="18F2D435" w:rsidR="001C1640" w:rsidRPr="009304B8" w:rsidRDefault="001C1640" w:rsidP="00CC6BEF">
            <w:pPr>
              <w:rPr>
                <w:rFonts w:cstheme="minorHAnsi"/>
              </w:rPr>
            </w:pPr>
            <w:r>
              <w:rPr>
                <w:rFonts w:cstheme="minorHAnsi"/>
              </w:rPr>
              <w:t>1.0</w:t>
            </w:r>
          </w:p>
        </w:tc>
      </w:tr>
      <w:tr w:rsidR="009304B8" w:rsidRPr="009304B8" w14:paraId="485164A5" w14:textId="77777777" w:rsidTr="00F540D0">
        <w:tc>
          <w:tcPr>
            <w:tcW w:w="1368" w:type="dxa"/>
            <w:vAlign w:val="center"/>
          </w:tcPr>
          <w:p w14:paraId="127E6B18" w14:textId="7EA00C73" w:rsidR="009304B8" w:rsidRPr="009304B8" w:rsidRDefault="009304B8" w:rsidP="001C1640">
            <w:pPr>
              <w:rPr>
                <w:rFonts w:cstheme="minorHAnsi"/>
              </w:rPr>
            </w:pPr>
            <w:r w:rsidRPr="009304B8">
              <w:rPr>
                <w:rFonts w:cstheme="minorHAnsi"/>
              </w:rPr>
              <w:t>Fall 2</w:t>
            </w:r>
          </w:p>
        </w:tc>
        <w:tc>
          <w:tcPr>
            <w:tcW w:w="6930" w:type="dxa"/>
            <w:vAlign w:val="center"/>
          </w:tcPr>
          <w:p w14:paraId="1ABB5471" w14:textId="77777777" w:rsidR="009304B8" w:rsidRDefault="009304B8" w:rsidP="00F540D0">
            <w:pPr>
              <w:rPr>
                <w:rFonts w:cstheme="minorHAnsi"/>
                <w:b/>
                <w:sz w:val="22"/>
                <w:szCs w:val="22"/>
              </w:rPr>
            </w:pPr>
            <w:r w:rsidRPr="009304B8">
              <w:rPr>
                <w:rFonts w:cstheme="minorHAnsi"/>
                <w:b/>
                <w:sz w:val="22"/>
                <w:szCs w:val="22"/>
              </w:rPr>
              <w:t>EDCI 706 – Reform and Change Theory Module</w:t>
            </w:r>
          </w:p>
          <w:p w14:paraId="76EB4EFF" w14:textId="77777777" w:rsidR="001C1640" w:rsidRPr="009304B8" w:rsidRDefault="001C1640" w:rsidP="00F540D0">
            <w:pPr>
              <w:rPr>
                <w:rFonts w:cstheme="minorHAnsi"/>
                <w:b/>
                <w:sz w:val="22"/>
                <w:szCs w:val="22"/>
              </w:rPr>
            </w:pPr>
          </w:p>
          <w:p w14:paraId="03D39A1D" w14:textId="10F11C23" w:rsidR="009304B8" w:rsidRDefault="009304B8" w:rsidP="00F540D0">
            <w:pPr>
              <w:rPr>
                <w:rFonts w:cstheme="minorHAnsi"/>
                <w:b/>
                <w:sz w:val="22"/>
                <w:szCs w:val="22"/>
              </w:rPr>
            </w:pPr>
            <w:r w:rsidRPr="009304B8">
              <w:rPr>
                <w:rFonts w:cstheme="minorHAnsi"/>
                <w:b/>
                <w:sz w:val="22"/>
                <w:szCs w:val="22"/>
              </w:rPr>
              <w:t xml:space="preserve">EDCI 707 - Dissertation Chairing/Clinical </w:t>
            </w:r>
            <w:r w:rsidR="00913AB7">
              <w:rPr>
                <w:rFonts w:cstheme="minorHAnsi"/>
                <w:b/>
                <w:sz w:val="22"/>
                <w:szCs w:val="22"/>
              </w:rPr>
              <w:t>Experience</w:t>
            </w:r>
            <w:r w:rsidRPr="009304B8">
              <w:rPr>
                <w:rFonts w:cstheme="minorHAnsi"/>
                <w:b/>
                <w:sz w:val="22"/>
                <w:szCs w:val="22"/>
              </w:rPr>
              <w:t xml:space="preserve"> Seminar</w:t>
            </w:r>
          </w:p>
          <w:p w14:paraId="16DF24AE" w14:textId="35C7D063" w:rsidR="001C1640" w:rsidRPr="009304B8" w:rsidRDefault="001C1640" w:rsidP="00F540D0">
            <w:pPr>
              <w:rPr>
                <w:rFonts w:cstheme="minorHAnsi"/>
                <w:b/>
                <w:sz w:val="22"/>
                <w:szCs w:val="22"/>
              </w:rPr>
            </w:pPr>
          </w:p>
        </w:tc>
        <w:tc>
          <w:tcPr>
            <w:tcW w:w="1278" w:type="dxa"/>
          </w:tcPr>
          <w:p w14:paraId="2D074F61" w14:textId="77777777" w:rsidR="001C1640" w:rsidRDefault="001C1640" w:rsidP="00CC6BEF">
            <w:pPr>
              <w:rPr>
                <w:rFonts w:cstheme="minorHAnsi"/>
              </w:rPr>
            </w:pPr>
            <w:r>
              <w:rPr>
                <w:rFonts w:cstheme="minorHAnsi"/>
              </w:rPr>
              <w:t>6.0</w:t>
            </w:r>
          </w:p>
          <w:p w14:paraId="1FE531C2" w14:textId="77777777" w:rsidR="00CC6BEF" w:rsidRDefault="00CC6BEF" w:rsidP="00CC6BEF">
            <w:pPr>
              <w:rPr>
                <w:rFonts w:cstheme="minorHAnsi"/>
              </w:rPr>
            </w:pPr>
          </w:p>
          <w:p w14:paraId="098EDA17" w14:textId="2DF12392" w:rsidR="00913AB7" w:rsidRPr="009304B8" w:rsidRDefault="00913AB7" w:rsidP="00CC6BEF">
            <w:pPr>
              <w:rPr>
                <w:rFonts w:cstheme="minorHAnsi"/>
              </w:rPr>
            </w:pPr>
            <w:r>
              <w:rPr>
                <w:rFonts w:cstheme="minorHAnsi"/>
              </w:rPr>
              <w:t>1.0</w:t>
            </w:r>
          </w:p>
        </w:tc>
      </w:tr>
      <w:tr w:rsidR="009304B8" w:rsidRPr="009304B8" w14:paraId="2FA392B1" w14:textId="77777777" w:rsidTr="00F540D0">
        <w:tc>
          <w:tcPr>
            <w:tcW w:w="1368" w:type="dxa"/>
            <w:vAlign w:val="center"/>
          </w:tcPr>
          <w:p w14:paraId="758EE1EF" w14:textId="1FA3439A" w:rsidR="009304B8" w:rsidRPr="009304B8" w:rsidRDefault="009304B8" w:rsidP="001C1640">
            <w:pPr>
              <w:rPr>
                <w:rFonts w:cstheme="minorHAnsi"/>
              </w:rPr>
            </w:pPr>
            <w:r w:rsidRPr="009304B8">
              <w:rPr>
                <w:rFonts w:cstheme="minorHAnsi"/>
              </w:rPr>
              <w:t>Spring 2</w:t>
            </w:r>
          </w:p>
        </w:tc>
        <w:tc>
          <w:tcPr>
            <w:tcW w:w="6930" w:type="dxa"/>
            <w:vAlign w:val="center"/>
          </w:tcPr>
          <w:p w14:paraId="00D38495" w14:textId="77777777" w:rsidR="009304B8" w:rsidRDefault="009304B8" w:rsidP="00F540D0">
            <w:pPr>
              <w:rPr>
                <w:rFonts w:cstheme="minorHAnsi"/>
                <w:b/>
                <w:sz w:val="22"/>
                <w:szCs w:val="22"/>
              </w:rPr>
            </w:pPr>
            <w:r w:rsidRPr="009304B8">
              <w:rPr>
                <w:rFonts w:cstheme="minorHAnsi"/>
                <w:b/>
                <w:sz w:val="22"/>
                <w:szCs w:val="22"/>
              </w:rPr>
              <w:t>EDCI 708 – Assessment and Evaluation Module</w:t>
            </w:r>
          </w:p>
          <w:p w14:paraId="36B2AB4E" w14:textId="77777777" w:rsidR="00CC6BEF" w:rsidRDefault="00CC6BEF" w:rsidP="00F540D0">
            <w:pPr>
              <w:rPr>
                <w:sz w:val="22"/>
                <w:szCs w:val="22"/>
              </w:rPr>
            </w:pPr>
          </w:p>
          <w:p w14:paraId="18E21EFF" w14:textId="4FC4B559" w:rsidR="009304B8" w:rsidRDefault="009304B8" w:rsidP="00F540D0">
            <w:pPr>
              <w:rPr>
                <w:rFonts w:cstheme="minorHAnsi"/>
                <w:b/>
                <w:sz w:val="22"/>
                <w:szCs w:val="22"/>
              </w:rPr>
            </w:pPr>
            <w:r w:rsidRPr="009304B8">
              <w:rPr>
                <w:rFonts w:cstheme="minorHAnsi"/>
                <w:b/>
                <w:sz w:val="22"/>
                <w:szCs w:val="22"/>
              </w:rPr>
              <w:t xml:space="preserve">EDCI 709 - Dissertation Chairing/Clinical </w:t>
            </w:r>
            <w:r w:rsidR="00913AB7">
              <w:rPr>
                <w:rFonts w:cstheme="minorHAnsi"/>
                <w:b/>
                <w:sz w:val="22"/>
                <w:szCs w:val="22"/>
              </w:rPr>
              <w:t>Experience</w:t>
            </w:r>
            <w:r w:rsidRPr="009304B8">
              <w:rPr>
                <w:rFonts w:cstheme="minorHAnsi"/>
                <w:b/>
                <w:sz w:val="22"/>
                <w:szCs w:val="22"/>
              </w:rPr>
              <w:t xml:space="preserve"> Seminar</w:t>
            </w:r>
          </w:p>
          <w:p w14:paraId="057E7F6B" w14:textId="0E3A7549" w:rsidR="001C1640" w:rsidRPr="009304B8" w:rsidRDefault="001C1640" w:rsidP="00F540D0">
            <w:pPr>
              <w:rPr>
                <w:rFonts w:cstheme="minorHAnsi"/>
                <w:b/>
                <w:sz w:val="22"/>
                <w:szCs w:val="22"/>
              </w:rPr>
            </w:pPr>
          </w:p>
        </w:tc>
        <w:tc>
          <w:tcPr>
            <w:tcW w:w="1278" w:type="dxa"/>
          </w:tcPr>
          <w:p w14:paraId="33F813A5" w14:textId="77777777" w:rsidR="00913AB7" w:rsidRDefault="00913AB7" w:rsidP="00CC6BEF">
            <w:pPr>
              <w:rPr>
                <w:rFonts w:cstheme="minorHAnsi"/>
              </w:rPr>
            </w:pPr>
            <w:r>
              <w:rPr>
                <w:rFonts w:cstheme="minorHAnsi"/>
              </w:rPr>
              <w:t>6.0</w:t>
            </w:r>
          </w:p>
          <w:p w14:paraId="7F62A247" w14:textId="77777777" w:rsidR="00CC6BEF" w:rsidRDefault="00CC6BEF" w:rsidP="00CC6BEF">
            <w:pPr>
              <w:rPr>
                <w:rFonts w:cstheme="minorHAnsi"/>
              </w:rPr>
            </w:pPr>
          </w:p>
          <w:p w14:paraId="60EAED6F" w14:textId="00A443E3" w:rsidR="00913AB7" w:rsidRPr="009304B8" w:rsidRDefault="00913AB7" w:rsidP="00CC6BEF">
            <w:pPr>
              <w:rPr>
                <w:rFonts w:cstheme="minorHAnsi"/>
              </w:rPr>
            </w:pPr>
            <w:r>
              <w:rPr>
                <w:rFonts w:cstheme="minorHAnsi"/>
              </w:rPr>
              <w:t>1.0</w:t>
            </w:r>
          </w:p>
        </w:tc>
      </w:tr>
      <w:tr w:rsidR="009304B8" w:rsidRPr="009304B8" w14:paraId="256938D0" w14:textId="77777777" w:rsidTr="00F540D0">
        <w:tc>
          <w:tcPr>
            <w:tcW w:w="1368" w:type="dxa"/>
            <w:vAlign w:val="center"/>
          </w:tcPr>
          <w:p w14:paraId="313F6233" w14:textId="4D9204E5" w:rsidR="009304B8" w:rsidRPr="009304B8" w:rsidRDefault="009304B8" w:rsidP="001C1640">
            <w:pPr>
              <w:rPr>
                <w:rFonts w:cstheme="minorHAnsi"/>
              </w:rPr>
            </w:pPr>
            <w:r w:rsidRPr="009304B8">
              <w:rPr>
                <w:rFonts w:cstheme="minorHAnsi"/>
              </w:rPr>
              <w:t>Summer 2</w:t>
            </w:r>
          </w:p>
        </w:tc>
        <w:tc>
          <w:tcPr>
            <w:tcW w:w="6930" w:type="dxa"/>
            <w:vAlign w:val="center"/>
          </w:tcPr>
          <w:p w14:paraId="1B043CA4" w14:textId="69241A44" w:rsidR="001C1640" w:rsidRDefault="009304B8" w:rsidP="00F540D0">
            <w:pPr>
              <w:rPr>
                <w:rFonts w:cstheme="minorHAnsi"/>
                <w:b/>
                <w:sz w:val="22"/>
                <w:szCs w:val="22"/>
              </w:rPr>
            </w:pPr>
            <w:r w:rsidRPr="009304B8">
              <w:rPr>
                <w:rFonts w:cstheme="minorHAnsi"/>
                <w:b/>
                <w:sz w:val="22"/>
                <w:szCs w:val="22"/>
              </w:rPr>
              <w:t xml:space="preserve">EDCI 710 – </w:t>
            </w:r>
            <w:r w:rsidR="001C1640">
              <w:rPr>
                <w:rFonts w:cstheme="minorHAnsi"/>
                <w:b/>
                <w:sz w:val="22"/>
                <w:szCs w:val="22"/>
              </w:rPr>
              <w:t>Instructional Leadership</w:t>
            </w:r>
            <w:r w:rsidRPr="009304B8">
              <w:rPr>
                <w:rFonts w:cstheme="minorHAnsi"/>
                <w:b/>
                <w:sz w:val="22"/>
                <w:szCs w:val="22"/>
              </w:rPr>
              <w:t xml:space="preserve"> Module</w:t>
            </w:r>
          </w:p>
          <w:p w14:paraId="05F880EC" w14:textId="77777777" w:rsidR="00CC6BEF" w:rsidRDefault="00CC6BEF" w:rsidP="00F540D0">
            <w:pPr>
              <w:rPr>
                <w:sz w:val="22"/>
                <w:szCs w:val="22"/>
              </w:rPr>
            </w:pPr>
          </w:p>
          <w:p w14:paraId="29109499" w14:textId="3E736384" w:rsidR="009304B8" w:rsidRDefault="009304B8" w:rsidP="00F540D0">
            <w:pPr>
              <w:rPr>
                <w:rFonts w:cstheme="minorHAnsi"/>
                <w:b/>
                <w:sz w:val="22"/>
                <w:szCs w:val="22"/>
              </w:rPr>
            </w:pPr>
            <w:r w:rsidRPr="009304B8">
              <w:rPr>
                <w:rFonts w:cstheme="minorHAnsi"/>
                <w:b/>
                <w:sz w:val="22"/>
                <w:szCs w:val="22"/>
              </w:rPr>
              <w:t xml:space="preserve">EDCI 711 - Dissertation Chairing/Clinical </w:t>
            </w:r>
            <w:r w:rsidR="00913AB7">
              <w:rPr>
                <w:rFonts w:cstheme="minorHAnsi"/>
                <w:b/>
                <w:sz w:val="22"/>
                <w:szCs w:val="22"/>
              </w:rPr>
              <w:t>Experience</w:t>
            </w:r>
            <w:r w:rsidRPr="009304B8">
              <w:rPr>
                <w:rFonts w:cstheme="minorHAnsi"/>
                <w:b/>
                <w:sz w:val="22"/>
                <w:szCs w:val="22"/>
              </w:rPr>
              <w:t xml:space="preserve"> Seminar</w:t>
            </w:r>
          </w:p>
          <w:p w14:paraId="67A70675" w14:textId="0C9728F0" w:rsidR="001C1640" w:rsidRPr="009304B8" w:rsidRDefault="001C1640" w:rsidP="00F540D0">
            <w:pPr>
              <w:rPr>
                <w:rFonts w:cstheme="minorHAnsi"/>
                <w:b/>
                <w:sz w:val="22"/>
                <w:szCs w:val="22"/>
              </w:rPr>
            </w:pPr>
          </w:p>
        </w:tc>
        <w:tc>
          <w:tcPr>
            <w:tcW w:w="1278" w:type="dxa"/>
          </w:tcPr>
          <w:p w14:paraId="2EDF986C" w14:textId="77777777" w:rsidR="00913AB7" w:rsidRDefault="00913AB7" w:rsidP="001C1640">
            <w:pPr>
              <w:rPr>
                <w:rFonts w:cstheme="minorHAnsi"/>
              </w:rPr>
            </w:pPr>
            <w:r>
              <w:rPr>
                <w:rFonts w:cstheme="minorHAnsi"/>
              </w:rPr>
              <w:t>12.0</w:t>
            </w:r>
          </w:p>
          <w:p w14:paraId="0AB89E99" w14:textId="77777777" w:rsidR="00913AB7" w:rsidRDefault="00913AB7" w:rsidP="001C1640">
            <w:pPr>
              <w:rPr>
                <w:rFonts w:cstheme="minorHAnsi"/>
              </w:rPr>
            </w:pPr>
          </w:p>
          <w:p w14:paraId="0DAF9EBC" w14:textId="679724A6" w:rsidR="00913AB7" w:rsidRPr="009304B8" w:rsidRDefault="00913AB7" w:rsidP="001C1640">
            <w:pPr>
              <w:rPr>
                <w:rFonts w:cstheme="minorHAnsi"/>
              </w:rPr>
            </w:pPr>
            <w:r>
              <w:rPr>
                <w:rFonts w:cstheme="minorHAnsi"/>
              </w:rPr>
              <w:t>1.0</w:t>
            </w:r>
          </w:p>
        </w:tc>
      </w:tr>
      <w:tr w:rsidR="009304B8" w:rsidRPr="009304B8" w14:paraId="37676483" w14:textId="77777777" w:rsidTr="00F540D0">
        <w:tc>
          <w:tcPr>
            <w:tcW w:w="1368" w:type="dxa"/>
            <w:vAlign w:val="center"/>
          </w:tcPr>
          <w:p w14:paraId="50B544F9" w14:textId="52E733BC" w:rsidR="009304B8" w:rsidRPr="009304B8" w:rsidRDefault="009304B8" w:rsidP="001C1640">
            <w:pPr>
              <w:rPr>
                <w:rFonts w:cstheme="minorHAnsi"/>
              </w:rPr>
            </w:pPr>
            <w:r w:rsidRPr="009304B8">
              <w:rPr>
                <w:rFonts w:cstheme="minorHAnsi"/>
              </w:rPr>
              <w:t>Fall 3</w:t>
            </w:r>
          </w:p>
        </w:tc>
        <w:tc>
          <w:tcPr>
            <w:tcW w:w="6930" w:type="dxa"/>
            <w:vAlign w:val="center"/>
          </w:tcPr>
          <w:p w14:paraId="7C2168A7" w14:textId="77777777" w:rsidR="009304B8" w:rsidRDefault="009304B8" w:rsidP="00F540D0">
            <w:pPr>
              <w:rPr>
                <w:rFonts w:cstheme="minorHAnsi"/>
                <w:b/>
                <w:sz w:val="22"/>
                <w:szCs w:val="22"/>
              </w:rPr>
            </w:pPr>
            <w:r w:rsidRPr="009304B8">
              <w:rPr>
                <w:rFonts w:cstheme="minorHAnsi"/>
                <w:b/>
                <w:sz w:val="22"/>
                <w:szCs w:val="22"/>
              </w:rPr>
              <w:t>EDCI 712 – Dissertation Module I</w:t>
            </w:r>
          </w:p>
          <w:p w14:paraId="5523F440" w14:textId="527E5672" w:rsidR="001C1640" w:rsidRPr="009304B8" w:rsidRDefault="001C1640" w:rsidP="00F540D0">
            <w:pPr>
              <w:rPr>
                <w:rFonts w:cstheme="minorHAnsi"/>
                <w:b/>
                <w:sz w:val="22"/>
                <w:szCs w:val="22"/>
              </w:rPr>
            </w:pPr>
          </w:p>
        </w:tc>
        <w:tc>
          <w:tcPr>
            <w:tcW w:w="1278" w:type="dxa"/>
          </w:tcPr>
          <w:p w14:paraId="5F5E1563" w14:textId="5DE93654" w:rsidR="00913AB7" w:rsidRPr="009304B8" w:rsidRDefault="00913AB7" w:rsidP="001C1640">
            <w:pPr>
              <w:rPr>
                <w:rFonts w:cstheme="minorHAnsi"/>
              </w:rPr>
            </w:pPr>
            <w:r>
              <w:rPr>
                <w:rFonts w:cstheme="minorHAnsi"/>
              </w:rPr>
              <w:t>6.0</w:t>
            </w:r>
          </w:p>
        </w:tc>
      </w:tr>
      <w:tr w:rsidR="009304B8" w:rsidRPr="009304B8" w14:paraId="5DBAFB16" w14:textId="77777777" w:rsidTr="00F540D0">
        <w:tc>
          <w:tcPr>
            <w:tcW w:w="1368" w:type="dxa"/>
            <w:vAlign w:val="center"/>
          </w:tcPr>
          <w:p w14:paraId="768D5BEE" w14:textId="693F6D41" w:rsidR="009304B8" w:rsidRPr="009304B8" w:rsidRDefault="009304B8" w:rsidP="001C1640">
            <w:pPr>
              <w:rPr>
                <w:rFonts w:cstheme="minorHAnsi"/>
              </w:rPr>
            </w:pPr>
            <w:r w:rsidRPr="009304B8">
              <w:rPr>
                <w:rFonts w:cstheme="minorHAnsi"/>
              </w:rPr>
              <w:t>Spring 3</w:t>
            </w:r>
          </w:p>
        </w:tc>
        <w:tc>
          <w:tcPr>
            <w:tcW w:w="6930" w:type="dxa"/>
            <w:vAlign w:val="center"/>
          </w:tcPr>
          <w:p w14:paraId="28B8BBEA" w14:textId="77777777" w:rsidR="009304B8" w:rsidRDefault="009304B8" w:rsidP="00F540D0">
            <w:pPr>
              <w:rPr>
                <w:rFonts w:cstheme="minorHAnsi"/>
                <w:b/>
                <w:sz w:val="22"/>
                <w:szCs w:val="22"/>
              </w:rPr>
            </w:pPr>
            <w:r w:rsidRPr="009304B8">
              <w:rPr>
                <w:rFonts w:cstheme="minorHAnsi"/>
                <w:b/>
                <w:sz w:val="22"/>
                <w:szCs w:val="22"/>
              </w:rPr>
              <w:t>EDCI 713 – Dissertation Module II</w:t>
            </w:r>
          </w:p>
          <w:p w14:paraId="280CAAAE" w14:textId="63BA2D2B" w:rsidR="001C1640" w:rsidRPr="009304B8" w:rsidRDefault="001C1640" w:rsidP="00F540D0">
            <w:pPr>
              <w:rPr>
                <w:rFonts w:cstheme="minorHAnsi"/>
                <w:b/>
                <w:sz w:val="22"/>
                <w:szCs w:val="22"/>
              </w:rPr>
            </w:pPr>
          </w:p>
        </w:tc>
        <w:tc>
          <w:tcPr>
            <w:tcW w:w="1278" w:type="dxa"/>
          </w:tcPr>
          <w:p w14:paraId="08FC9A60" w14:textId="6FD1699F" w:rsidR="00913AB7" w:rsidRPr="009304B8" w:rsidRDefault="00913AB7" w:rsidP="001C1640">
            <w:pPr>
              <w:rPr>
                <w:rFonts w:cstheme="minorHAnsi"/>
              </w:rPr>
            </w:pPr>
            <w:r>
              <w:rPr>
                <w:rFonts w:cstheme="minorHAnsi"/>
              </w:rPr>
              <w:t>3.0</w:t>
            </w:r>
          </w:p>
        </w:tc>
      </w:tr>
      <w:tr w:rsidR="009304B8" w:rsidRPr="009304B8" w14:paraId="130F5C93" w14:textId="77777777" w:rsidTr="00F540D0">
        <w:tc>
          <w:tcPr>
            <w:tcW w:w="1368" w:type="dxa"/>
            <w:vAlign w:val="center"/>
          </w:tcPr>
          <w:p w14:paraId="761C85E2" w14:textId="4F5F3291" w:rsidR="009304B8" w:rsidRPr="009304B8" w:rsidRDefault="009304B8" w:rsidP="001C1640">
            <w:pPr>
              <w:rPr>
                <w:rFonts w:cstheme="minorHAnsi"/>
              </w:rPr>
            </w:pPr>
            <w:r w:rsidRPr="009304B8">
              <w:rPr>
                <w:rFonts w:cstheme="minorHAnsi"/>
              </w:rPr>
              <w:t>As needed</w:t>
            </w:r>
          </w:p>
        </w:tc>
        <w:tc>
          <w:tcPr>
            <w:tcW w:w="6930" w:type="dxa"/>
            <w:vAlign w:val="center"/>
          </w:tcPr>
          <w:p w14:paraId="520DD38D" w14:textId="77777777" w:rsidR="009304B8" w:rsidRDefault="009304B8" w:rsidP="00F540D0">
            <w:pPr>
              <w:rPr>
                <w:rFonts w:cstheme="minorHAnsi"/>
                <w:b/>
                <w:sz w:val="22"/>
                <w:szCs w:val="22"/>
              </w:rPr>
            </w:pPr>
            <w:r w:rsidRPr="009304B8">
              <w:rPr>
                <w:rFonts w:cstheme="minorHAnsi"/>
                <w:b/>
                <w:sz w:val="22"/>
                <w:szCs w:val="22"/>
              </w:rPr>
              <w:t>EDCI 714 – Dissertation (Continuing)</w:t>
            </w:r>
          </w:p>
          <w:p w14:paraId="3F491DC5" w14:textId="464A66EF" w:rsidR="001C1640" w:rsidRPr="009304B8" w:rsidRDefault="001C1640" w:rsidP="00F540D0">
            <w:pPr>
              <w:rPr>
                <w:rFonts w:cstheme="minorHAnsi"/>
                <w:b/>
                <w:sz w:val="22"/>
                <w:szCs w:val="22"/>
              </w:rPr>
            </w:pPr>
          </w:p>
        </w:tc>
        <w:tc>
          <w:tcPr>
            <w:tcW w:w="1278" w:type="dxa"/>
          </w:tcPr>
          <w:p w14:paraId="4696E253" w14:textId="77777777" w:rsidR="00913AB7" w:rsidRDefault="00913AB7" w:rsidP="001C1640">
            <w:pPr>
              <w:rPr>
                <w:rFonts w:cstheme="minorHAnsi"/>
              </w:rPr>
            </w:pPr>
            <w:r>
              <w:rPr>
                <w:rFonts w:cstheme="minorHAnsi"/>
              </w:rPr>
              <w:t xml:space="preserve">3.0 </w:t>
            </w:r>
          </w:p>
          <w:p w14:paraId="7307F358" w14:textId="25756531" w:rsidR="00913AB7" w:rsidRPr="00913AB7" w:rsidRDefault="00913AB7" w:rsidP="001C1640">
            <w:pPr>
              <w:rPr>
                <w:rFonts w:cstheme="minorHAnsi"/>
                <w:sz w:val="22"/>
                <w:szCs w:val="22"/>
              </w:rPr>
            </w:pPr>
            <w:r w:rsidRPr="00913AB7">
              <w:rPr>
                <w:rFonts w:cstheme="minorHAnsi"/>
                <w:sz w:val="22"/>
                <w:szCs w:val="22"/>
              </w:rPr>
              <w:t>(as needed)</w:t>
            </w:r>
          </w:p>
        </w:tc>
      </w:tr>
    </w:tbl>
    <w:p w14:paraId="41F5BF4E" w14:textId="69734AD0" w:rsidR="00913AB7" w:rsidRPr="00213361" w:rsidRDefault="001C1640" w:rsidP="00154F72">
      <w:pPr>
        <w:spacing w:line="276" w:lineRule="auto"/>
        <w:rPr>
          <w:b/>
        </w:rPr>
      </w:pPr>
      <w:r>
        <w:rPr>
          <w:rFonts w:ascii="Lucida Grande" w:hAnsi="Lucida Grande"/>
        </w:rPr>
        <w:br w:type="textWrapping" w:clear="all"/>
      </w:r>
      <w:r w:rsidR="00913AB7" w:rsidRPr="00213361">
        <w:t xml:space="preserve">The Dissertation Coaching (Chairing)/Clinical Experience hour(s) that are co-requisite(s) to the course modules begin with the first semester and culminate in the sixth semester of the program. By the end of the sixth semester, the student </w:t>
      </w:r>
      <w:r w:rsidR="00D84DA4" w:rsidRPr="00213361">
        <w:t>will</w:t>
      </w:r>
      <w:r w:rsidR="00913AB7" w:rsidRPr="00213361">
        <w:t xml:space="preserve"> have met expectations for proficiency in all thirty–seven (37) functions embedded in the seven (7) domains of the Teacher Leader Model Standards</w:t>
      </w:r>
      <w:r w:rsidR="00D84DA4" w:rsidRPr="00213361">
        <w:t xml:space="preserve">, although these standards will continue to be </w:t>
      </w:r>
      <w:r w:rsidR="00D84DA4" w:rsidRPr="00213361">
        <w:lastRenderedPageBreak/>
        <w:t>addressed as work on the dissertation progresses. In addition, dissert</w:t>
      </w:r>
      <w:r w:rsidR="001823AF" w:rsidRPr="00213361">
        <w:t>ation work will have progressed</w:t>
      </w:r>
      <w:r w:rsidR="00D84DA4" w:rsidRPr="00213361">
        <w:t xml:space="preserve"> through ongoing work with</w:t>
      </w:r>
      <w:r w:rsidR="001823AF" w:rsidRPr="00213361">
        <w:t xml:space="preserve"> their dissertation coach/chair</w:t>
      </w:r>
      <w:r w:rsidR="00D84DA4" w:rsidRPr="00213361">
        <w:t xml:space="preserve"> </w:t>
      </w:r>
      <w:r w:rsidR="001823AF" w:rsidRPr="00213361">
        <w:t xml:space="preserve">so </w:t>
      </w:r>
      <w:r w:rsidR="00D84DA4" w:rsidRPr="00213361">
        <w:t xml:space="preserve">that the candidate will be </w:t>
      </w:r>
      <w:r w:rsidR="001823AF" w:rsidRPr="00213361">
        <w:t>prepared</w:t>
      </w:r>
      <w:r w:rsidR="00D84DA4" w:rsidRPr="00213361">
        <w:t xml:space="preserve"> to defend their dissertation proposal in EDCI 712 – Dissertation Module I. Proposal defense during EDCI 712 is not required, but it is the hope of the program designers that ongoing support and coaching through the first six (6) semesters will result in achieving this goal. </w:t>
      </w:r>
      <w:r w:rsidR="00913AB7" w:rsidRPr="00213361">
        <w:t xml:space="preserve">In addition, the electronic portfolio consisting of six (6) evidences produced during the </w:t>
      </w:r>
      <w:r w:rsidR="00D84DA4" w:rsidRPr="00213361">
        <w:t>first six (6</w:t>
      </w:r>
      <w:r w:rsidR="00913AB7" w:rsidRPr="00213361">
        <w:t xml:space="preserve">) semesters in the program </w:t>
      </w:r>
      <w:r w:rsidR="00D84DA4" w:rsidRPr="00213361">
        <w:t xml:space="preserve">and aligned to work within course modules </w:t>
      </w:r>
      <w:r w:rsidR="00913AB7" w:rsidRPr="00213361">
        <w:t xml:space="preserve">will be submitted by candidates to the School of Education faculty as </w:t>
      </w:r>
      <w:r w:rsidR="00D84DA4" w:rsidRPr="00213361">
        <w:t>evidence</w:t>
      </w:r>
      <w:r w:rsidR="00913AB7" w:rsidRPr="00213361">
        <w:t xml:space="preserve"> of </w:t>
      </w:r>
      <w:r w:rsidR="00D84DA4" w:rsidRPr="00213361">
        <w:t xml:space="preserve">having met the Teacher Leader Model Standards. </w:t>
      </w:r>
    </w:p>
    <w:p w14:paraId="0BB8F81E" w14:textId="79859937" w:rsidR="00913AB7" w:rsidRPr="00213361" w:rsidRDefault="00D84DA4" w:rsidP="00154F72">
      <w:pPr>
        <w:spacing w:line="276" w:lineRule="auto"/>
        <w:rPr>
          <w:b/>
        </w:rPr>
      </w:pPr>
      <w:r w:rsidRPr="00213361">
        <w:rPr>
          <w:b/>
        </w:rPr>
        <w:t>Low Residency</w:t>
      </w:r>
    </w:p>
    <w:p w14:paraId="52135623" w14:textId="57361A15" w:rsidR="00913AB7" w:rsidRPr="00213361" w:rsidRDefault="00D84DA4" w:rsidP="00154F72">
      <w:pPr>
        <w:spacing w:after="240" w:line="276" w:lineRule="auto"/>
      </w:pPr>
      <w:r w:rsidRPr="00213361">
        <w:t>Low residency</w:t>
      </w:r>
      <w:r w:rsidR="00913AB7" w:rsidRPr="00213361">
        <w:t xml:space="preserve"> students follow the same course rotation</w:t>
      </w:r>
      <w:r w:rsidRPr="00213361">
        <w:t>, clinical experience, and dissertation expectations</w:t>
      </w:r>
      <w:r w:rsidR="00913AB7" w:rsidRPr="00213361">
        <w:t xml:space="preserve"> as students admitted to the </w:t>
      </w:r>
      <w:r w:rsidRPr="00213361">
        <w:t>face-to-face</w:t>
      </w:r>
      <w:r w:rsidR="00913AB7" w:rsidRPr="00213361">
        <w:t xml:space="preserve"> program</w:t>
      </w:r>
      <w:r w:rsidRPr="00213361">
        <w:t xml:space="preserve"> as outlined in the preceding pages</w:t>
      </w:r>
      <w:r w:rsidR="00913AB7" w:rsidRPr="00213361">
        <w:t xml:space="preserve">.  </w:t>
      </w:r>
    </w:p>
    <w:p w14:paraId="22326639" w14:textId="02885926" w:rsidR="00B25163" w:rsidRDefault="00B25163" w:rsidP="00E13A39">
      <w:pPr>
        <w:pStyle w:val="Heading1"/>
      </w:pPr>
      <w:r>
        <w:t>Program Technology Requirements</w:t>
      </w:r>
    </w:p>
    <w:p w14:paraId="619ED848" w14:textId="77777777" w:rsidR="009E029F" w:rsidRDefault="009E029F" w:rsidP="00B25163">
      <w:pPr>
        <w:spacing w:line="360" w:lineRule="auto"/>
        <w:rPr>
          <w:sz w:val="22"/>
          <w:szCs w:val="22"/>
        </w:rPr>
      </w:pPr>
    </w:p>
    <w:p w14:paraId="5E0E2CDB" w14:textId="1356D31F" w:rsidR="00F23D5A" w:rsidRPr="00213361" w:rsidRDefault="00B25163" w:rsidP="00154F72">
      <w:pPr>
        <w:spacing w:line="276" w:lineRule="auto"/>
      </w:pPr>
      <w:r w:rsidRPr="00213361">
        <w:t xml:space="preserve">Technology has become an integral part of academic work in the School of Education at Gardner-Webb University. Students have the opportunity to complete classes in a </w:t>
      </w:r>
      <w:r w:rsidR="001823AF" w:rsidRPr="00213361">
        <w:t xml:space="preserve">blended or </w:t>
      </w:r>
      <w:r w:rsidRPr="00213361">
        <w:t xml:space="preserve">low residency format.  Regardless of format, all classes require some instruction and/or activities online. The goal is to engage students in a rigorous academic environment that provides flexibility in scheduling for the student and retains the student-professor relationship. In order to accomplish this goal, Gardner-Webb University utilizes some of the latest technologies. Three of the technologies used are Blackboard, TaskStream, and WebEx. </w:t>
      </w:r>
    </w:p>
    <w:p w14:paraId="65C02514" w14:textId="77777777" w:rsidR="00F23D5A" w:rsidRPr="00213361" w:rsidRDefault="00F23D5A" w:rsidP="00154F72">
      <w:pPr>
        <w:spacing w:line="276" w:lineRule="auto"/>
      </w:pPr>
    </w:p>
    <w:p w14:paraId="175B5B6A" w14:textId="77777777" w:rsidR="00F23D5A" w:rsidRPr="00213361" w:rsidRDefault="00B25163" w:rsidP="00154F72">
      <w:pPr>
        <w:spacing w:line="276" w:lineRule="auto"/>
      </w:pPr>
      <w:r w:rsidRPr="00213361">
        <w:t>Blackboard is the course management system for Gardner-Webb University instruction. An instructor can facilitate a robust array of instructional activities and communication possibilities</w:t>
      </w:r>
      <w:r w:rsidRPr="00213361" w:rsidDel="00B46F88">
        <w:t xml:space="preserve"> </w:t>
      </w:r>
      <w:r w:rsidRPr="00213361">
        <w:t xml:space="preserve">within the </w:t>
      </w:r>
      <w:proofErr w:type="spellStart"/>
      <w:r w:rsidRPr="00213361">
        <w:t>BlackBoard</w:t>
      </w:r>
      <w:proofErr w:type="spellEnd"/>
      <w:r w:rsidRPr="00213361">
        <w:t xml:space="preserve"> environment. </w:t>
      </w:r>
    </w:p>
    <w:p w14:paraId="64E637D0" w14:textId="77777777" w:rsidR="00F23D5A" w:rsidRPr="00213361" w:rsidRDefault="00F23D5A" w:rsidP="00154F72">
      <w:pPr>
        <w:spacing w:line="276" w:lineRule="auto"/>
      </w:pPr>
    </w:p>
    <w:p w14:paraId="6EF824F7" w14:textId="070A0095" w:rsidR="00F23D5A" w:rsidRPr="00213361" w:rsidRDefault="00B25163" w:rsidP="00154F72">
      <w:pPr>
        <w:spacing w:line="276" w:lineRule="auto"/>
      </w:pPr>
      <w:r w:rsidRPr="00213361">
        <w:t>TaskStream is the newest of the technologies employed by the School of Education. The purpose of TaskSt</w:t>
      </w:r>
      <w:r w:rsidR="001823AF" w:rsidRPr="00213361">
        <w:t>r</w:t>
      </w:r>
      <w:r w:rsidRPr="00213361">
        <w:t>eam is to provide students a web-based repository for the evidences required to meet requirements in the seven (7) domains of the Teacher Leader Model Standards</w:t>
      </w:r>
      <w:r w:rsidR="00F23D5A" w:rsidRPr="00213361">
        <w:t xml:space="preserve"> and to demonstrate successful completion of the clinical experience and the dissertation components in order to meet Gardner-Webb University graduation requirements. </w:t>
      </w:r>
    </w:p>
    <w:p w14:paraId="14EBC38B" w14:textId="77777777" w:rsidR="00F23D5A" w:rsidRDefault="00F23D5A" w:rsidP="00154F72">
      <w:pPr>
        <w:spacing w:line="276" w:lineRule="auto"/>
        <w:rPr>
          <w:sz w:val="22"/>
          <w:szCs w:val="22"/>
        </w:rPr>
      </w:pPr>
    </w:p>
    <w:p w14:paraId="55962724" w14:textId="77777777" w:rsidR="00F23D5A" w:rsidRPr="00213361" w:rsidRDefault="00B25163" w:rsidP="00154F72">
      <w:pPr>
        <w:spacing w:line="276" w:lineRule="auto"/>
      </w:pPr>
      <w:r w:rsidRPr="00213361">
        <w:t xml:space="preserve">WebEx is used for two purposes. One is to record webinars by professors for students to review on their own schedule. The second use is for the professor to have </w:t>
      </w:r>
      <w:r w:rsidR="00F23D5A" w:rsidRPr="00213361">
        <w:lastRenderedPageBreak/>
        <w:t>synchronous</w:t>
      </w:r>
      <w:r w:rsidRPr="00213361">
        <w:t xml:space="preserve"> online class meeting in which formal presentations and two-way communications between students and professor can occur. WebEx requires students to have audio equipment that will allow them to both hear and verbally reply during sessions. This can be accomplished by a headset combination with a microphone.  In addition, if the student would like to be seen, an inexpensive video camera is necessary.  </w:t>
      </w:r>
    </w:p>
    <w:p w14:paraId="4F43908E" w14:textId="77777777" w:rsidR="00F23D5A" w:rsidRPr="00213361" w:rsidRDefault="00F23D5A" w:rsidP="00154F72">
      <w:pPr>
        <w:spacing w:line="276" w:lineRule="auto"/>
      </w:pPr>
    </w:p>
    <w:p w14:paraId="7CCADD48" w14:textId="7C687AFF" w:rsidR="00B25163" w:rsidRPr="00213361" w:rsidRDefault="00F23D5A" w:rsidP="00154F72">
      <w:pPr>
        <w:spacing w:line="276" w:lineRule="auto"/>
      </w:pPr>
      <w:r w:rsidRPr="00213361">
        <w:t>Courses in the EDCI</w:t>
      </w:r>
      <w:r w:rsidR="00B25163" w:rsidRPr="00213361">
        <w:t xml:space="preserve"> program have these technologies required as a part of the curriculum. </w:t>
      </w:r>
    </w:p>
    <w:p w14:paraId="0D980D4B" w14:textId="77777777" w:rsidR="00B25163" w:rsidRPr="00213361" w:rsidRDefault="00B25163" w:rsidP="00154F72">
      <w:pPr>
        <w:spacing w:line="276" w:lineRule="auto"/>
        <w:rPr>
          <w:i/>
        </w:rPr>
      </w:pPr>
      <w:r w:rsidRPr="00213361">
        <w:rPr>
          <w:b/>
        </w:rPr>
        <w:t>One word of caution</w:t>
      </w:r>
      <w:r w:rsidRPr="00213361">
        <w:t xml:space="preserve">: </w:t>
      </w:r>
      <w:r w:rsidRPr="00213361">
        <w:rPr>
          <w:i/>
        </w:rPr>
        <w:t>You cannot always rely on school computers to connect and be effective with these technologies because of school district security measures.</w:t>
      </w:r>
    </w:p>
    <w:p w14:paraId="2D77EEFC" w14:textId="77777777" w:rsidR="002A67A6" w:rsidRDefault="002A67A6" w:rsidP="002A67A6">
      <w:pPr>
        <w:pStyle w:val="Heading1"/>
      </w:pPr>
      <w:r>
        <w:t>Course Meetings</w:t>
      </w:r>
    </w:p>
    <w:p w14:paraId="13A49575" w14:textId="77777777" w:rsidR="00154F72" w:rsidRPr="00154F72" w:rsidRDefault="00154F72" w:rsidP="00154F72"/>
    <w:p w14:paraId="50B5116D" w14:textId="18357CBE" w:rsidR="002A67A6" w:rsidRPr="00213361" w:rsidRDefault="001823AF" w:rsidP="00154F72">
      <w:pPr>
        <w:spacing w:line="276" w:lineRule="auto"/>
      </w:pPr>
      <w:r w:rsidRPr="00213361">
        <w:t>Candidates in the</w:t>
      </w:r>
      <w:r w:rsidR="002A67A6" w:rsidRPr="00213361">
        <w:t xml:space="preserve"> blended format will meet 7 weekends during the fall and spring semesters of coursework. Meeting dates are typically reached as a consensus between candidates and course instructor. Meeting times for these weekends are Fridays from 6:00 pm – 10:00 pm and Saturdays from 9:00 am – 5:00 pm. </w:t>
      </w:r>
    </w:p>
    <w:p w14:paraId="05D8F5CF" w14:textId="77777777" w:rsidR="002A67A6" w:rsidRPr="00213361" w:rsidRDefault="002A67A6" w:rsidP="00154F72">
      <w:pPr>
        <w:spacing w:line="276" w:lineRule="auto"/>
      </w:pPr>
    </w:p>
    <w:p w14:paraId="6D18073F" w14:textId="56FF56C5" w:rsidR="002A67A6" w:rsidRPr="00213361" w:rsidRDefault="002A67A6" w:rsidP="00154F72">
      <w:pPr>
        <w:spacing w:line="276" w:lineRule="auto"/>
      </w:pPr>
      <w:r w:rsidRPr="00213361">
        <w:t xml:space="preserve">During the summer sessions of coursework, candidates in the blended format will meet during 12 sessions, again reached by consensus between candidates and the course instructors. These meeting dates will include weekdays and </w:t>
      </w:r>
      <w:r w:rsidR="005907F0" w:rsidRPr="00213361">
        <w:t xml:space="preserve">will </w:t>
      </w:r>
      <w:r w:rsidRPr="00213361">
        <w:t>also include the two session dates of the Center for Innovative Leadership Development (CILD) conference</w:t>
      </w:r>
      <w:r w:rsidR="005907F0" w:rsidRPr="00213361">
        <w:t>.</w:t>
      </w:r>
    </w:p>
    <w:p w14:paraId="1BF73CB8" w14:textId="77777777" w:rsidR="005907F0" w:rsidRPr="00213361" w:rsidRDefault="005907F0" w:rsidP="00154F72">
      <w:pPr>
        <w:spacing w:line="276" w:lineRule="auto"/>
      </w:pPr>
    </w:p>
    <w:p w14:paraId="3606C8C0" w14:textId="40753F6E" w:rsidR="005907F0" w:rsidRPr="00213361" w:rsidRDefault="005907F0" w:rsidP="00154F72">
      <w:pPr>
        <w:spacing w:line="276" w:lineRule="auto"/>
        <w:rPr>
          <w:i/>
        </w:rPr>
      </w:pPr>
      <w:r w:rsidRPr="00213361">
        <w:t>Candidates in the low residency format will meet 3 weekends during the fall and spring semesters of coursework. These meeting dates will typically occur on the second weekend of September, October, and November in the fall and February, March, and April in the spring</w:t>
      </w:r>
      <w:r w:rsidR="001823AF" w:rsidRPr="00213361">
        <w:t xml:space="preserve">.  </w:t>
      </w:r>
    </w:p>
    <w:p w14:paraId="6D0F4563" w14:textId="77777777" w:rsidR="00AB63DB" w:rsidRPr="00213361" w:rsidRDefault="00AB63DB" w:rsidP="00154F72">
      <w:pPr>
        <w:spacing w:line="276" w:lineRule="auto"/>
        <w:rPr>
          <w:i/>
        </w:rPr>
      </w:pPr>
    </w:p>
    <w:p w14:paraId="7DE5CC6A" w14:textId="37D932C8" w:rsidR="00AB63DB" w:rsidRPr="00213361" w:rsidRDefault="00AB63DB" w:rsidP="00154F72">
      <w:pPr>
        <w:spacing w:line="276" w:lineRule="auto"/>
      </w:pPr>
      <w:r w:rsidRPr="00213361">
        <w:t>Meeting frequency and dates for summer sessions of coursework for candidates in the low residency format will be developed by consensus between the instructor and candidates.</w:t>
      </w:r>
    </w:p>
    <w:p w14:paraId="42EE822B" w14:textId="240EB7B1" w:rsidR="00DC6239" w:rsidRDefault="00DC6239" w:rsidP="00E13A39">
      <w:pPr>
        <w:pStyle w:val="Heading1"/>
      </w:pPr>
      <w:r>
        <w:t>North Carolina Licensure</w:t>
      </w:r>
      <w:r w:rsidR="00E13A39">
        <w:t xml:space="preserve"> Requirements</w:t>
      </w:r>
    </w:p>
    <w:p w14:paraId="2C0667B2" w14:textId="77777777" w:rsidR="00154F72" w:rsidRPr="00154F72" w:rsidRDefault="00154F72" w:rsidP="00154F72"/>
    <w:p w14:paraId="497A967E" w14:textId="4F0DF161" w:rsidR="00DC6239" w:rsidRDefault="00DC6239" w:rsidP="00154F72">
      <w:pPr>
        <w:spacing w:line="276" w:lineRule="auto"/>
      </w:pPr>
      <w:r>
        <w:t>The following are requirements for advanced licensure as a Curriculum Instructional Specialist in the state of North Carolina:</w:t>
      </w:r>
    </w:p>
    <w:p w14:paraId="5C2CDE04" w14:textId="77777777" w:rsidR="00B26318" w:rsidRDefault="00DC6239" w:rsidP="00154F72">
      <w:pPr>
        <w:pStyle w:val="ListParagraph"/>
        <w:numPr>
          <w:ilvl w:val="0"/>
          <w:numId w:val="5"/>
        </w:numPr>
        <w:spacing w:line="276" w:lineRule="auto"/>
      </w:pPr>
      <w:r>
        <w:t>Completion of an approved program for a curriculum instructional specialist at the master’s degree level or above</w:t>
      </w:r>
    </w:p>
    <w:p w14:paraId="6A9C14B6" w14:textId="404E285A" w:rsidR="00DC6239" w:rsidRPr="00AB63DB" w:rsidRDefault="00DC6239" w:rsidP="00154F72">
      <w:pPr>
        <w:pStyle w:val="ListParagraph"/>
        <w:numPr>
          <w:ilvl w:val="0"/>
          <w:numId w:val="5"/>
        </w:numPr>
        <w:spacing w:line="276" w:lineRule="auto"/>
        <w:rPr>
          <w:rStyle w:val="Hyperlink"/>
          <w:color w:val="auto"/>
          <w:u w:val="none"/>
        </w:rPr>
      </w:pPr>
      <w:r>
        <w:lastRenderedPageBreak/>
        <w:t>NTE/Praxis Educational Leadership: Administrative and Supervision</w:t>
      </w:r>
      <w:r w:rsidR="00B26318">
        <w:t xml:space="preserve">. </w:t>
      </w:r>
      <w:hyperlink r:id="rId12" w:history="1">
        <w:r w:rsidR="00B26318" w:rsidRPr="00B26318">
          <w:rPr>
            <w:rStyle w:val="Hyperlink"/>
          </w:rPr>
          <w:t>Educational Testing Service (ETS)</w:t>
        </w:r>
      </w:hyperlink>
    </w:p>
    <w:p w14:paraId="227DE951" w14:textId="77777777" w:rsidR="00AB63DB" w:rsidRDefault="00AB63DB" w:rsidP="00154F72">
      <w:pPr>
        <w:spacing w:line="276" w:lineRule="auto"/>
      </w:pPr>
    </w:p>
    <w:p w14:paraId="3482B91C" w14:textId="1A0B665B" w:rsidR="00AB63DB" w:rsidRPr="00DC6239" w:rsidRDefault="00AB63DB" w:rsidP="00154F72">
      <w:pPr>
        <w:spacing w:line="276" w:lineRule="auto"/>
      </w:pPr>
      <w:r>
        <w:t>For further information on requirements in other states, consult your state’s department of public instruction.</w:t>
      </w:r>
    </w:p>
    <w:p w14:paraId="699B103D" w14:textId="77777777" w:rsidR="00B25163" w:rsidRDefault="00B25163" w:rsidP="00213361">
      <w:pPr>
        <w:spacing w:line="360" w:lineRule="auto"/>
      </w:pPr>
    </w:p>
    <w:p w14:paraId="48287A79" w14:textId="1F76F20D" w:rsidR="00213361" w:rsidRDefault="00213361" w:rsidP="00213361">
      <w:pPr>
        <w:pStyle w:val="Heading1"/>
      </w:pPr>
      <w:r>
        <w:t>Program Time Limits</w:t>
      </w:r>
    </w:p>
    <w:p w14:paraId="0CC4E85E" w14:textId="77777777" w:rsidR="00154F72" w:rsidRPr="00154F72" w:rsidRDefault="00154F72" w:rsidP="00154F72"/>
    <w:p w14:paraId="473952F1" w14:textId="52AC441A" w:rsidR="00213361" w:rsidRPr="00213361" w:rsidRDefault="00213361" w:rsidP="00154F72">
      <w:pPr>
        <w:pStyle w:val="BodyText"/>
        <w:spacing w:line="276" w:lineRule="auto"/>
        <w:jc w:val="left"/>
        <w:rPr>
          <w:rFonts w:asciiTheme="minorHAnsi" w:hAnsiTheme="minorHAnsi" w:cstheme="minorHAnsi"/>
          <w:sz w:val="24"/>
        </w:rPr>
      </w:pPr>
      <w:r w:rsidRPr="00213361">
        <w:rPr>
          <w:rFonts w:asciiTheme="minorHAnsi" w:hAnsiTheme="minorHAnsi" w:cstheme="minorHAnsi"/>
          <w:sz w:val="24"/>
        </w:rPr>
        <w:t>All requirements for the doctorate, including the dissertation, must be completed within seven</w:t>
      </w:r>
      <w:r>
        <w:rPr>
          <w:rFonts w:asciiTheme="minorHAnsi" w:hAnsiTheme="minorHAnsi" w:cstheme="minorHAnsi"/>
          <w:sz w:val="24"/>
        </w:rPr>
        <w:t xml:space="preserve"> (7)</w:t>
      </w:r>
      <w:r w:rsidRPr="00213361">
        <w:rPr>
          <w:rFonts w:asciiTheme="minorHAnsi" w:hAnsiTheme="minorHAnsi" w:cstheme="minorHAnsi"/>
          <w:sz w:val="24"/>
        </w:rPr>
        <w:t xml:space="preserve"> academic years from the date</w:t>
      </w:r>
      <w:r>
        <w:rPr>
          <w:rFonts w:asciiTheme="minorHAnsi" w:hAnsiTheme="minorHAnsi" w:cstheme="minorHAnsi"/>
          <w:sz w:val="24"/>
        </w:rPr>
        <w:t xml:space="preserve"> of the first module of study. </w:t>
      </w:r>
      <w:r w:rsidRPr="00213361">
        <w:rPr>
          <w:rFonts w:asciiTheme="minorHAnsi" w:hAnsiTheme="minorHAnsi" w:cstheme="minorHAnsi"/>
          <w:sz w:val="24"/>
        </w:rPr>
        <w:t>If a candidate chooses or is forced to interrupt the sequence of modules, that candidate may re-enter the program at the appropriate sequence, but m</w:t>
      </w:r>
      <w:r>
        <w:rPr>
          <w:rFonts w:asciiTheme="minorHAnsi" w:hAnsiTheme="minorHAnsi" w:cstheme="minorHAnsi"/>
          <w:sz w:val="24"/>
        </w:rPr>
        <w:t xml:space="preserve">ust abide by the original seven (7) </w:t>
      </w:r>
      <w:r w:rsidRPr="00213361">
        <w:rPr>
          <w:rFonts w:asciiTheme="minorHAnsi" w:hAnsiTheme="minorHAnsi" w:cstheme="minorHAnsi"/>
          <w:sz w:val="24"/>
        </w:rPr>
        <w:t>year time limit.</w:t>
      </w:r>
      <w:r>
        <w:rPr>
          <w:rFonts w:asciiTheme="minorHAnsi" w:hAnsiTheme="minorHAnsi" w:cstheme="minorHAnsi"/>
          <w:sz w:val="24"/>
        </w:rPr>
        <w:t xml:space="preserve"> Any exception to the seven (7) </w:t>
      </w:r>
      <w:r w:rsidRPr="00213361">
        <w:rPr>
          <w:rFonts w:asciiTheme="minorHAnsi" w:hAnsiTheme="minorHAnsi" w:cstheme="minorHAnsi"/>
          <w:sz w:val="24"/>
        </w:rPr>
        <w:t>year time limit must be approved and recommended by the Dean of the School of Education.</w:t>
      </w:r>
      <w:r>
        <w:rPr>
          <w:rFonts w:asciiTheme="minorHAnsi" w:hAnsiTheme="minorHAnsi" w:cstheme="minorHAnsi"/>
          <w:sz w:val="24"/>
        </w:rPr>
        <w:t xml:space="preserve"> </w:t>
      </w:r>
      <w:r w:rsidRPr="00213361">
        <w:rPr>
          <w:rFonts w:asciiTheme="minorHAnsi" w:hAnsiTheme="minorHAnsi" w:cstheme="minorHAnsi"/>
          <w:sz w:val="24"/>
        </w:rPr>
        <w:t xml:space="preserve">Students are required to enroll in consecutive semesters until completion or withdrawal within the </w:t>
      </w:r>
      <w:r>
        <w:rPr>
          <w:rFonts w:asciiTheme="minorHAnsi" w:hAnsiTheme="minorHAnsi" w:cstheme="minorHAnsi"/>
          <w:sz w:val="24"/>
        </w:rPr>
        <w:t>seven (</w:t>
      </w:r>
      <w:r w:rsidRPr="00213361">
        <w:rPr>
          <w:rFonts w:asciiTheme="minorHAnsi" w:hAnsiTheme="minorHAnsi" w:cstheme="minorHAnsi"/>
          <w:sz w:val="24"/>
        </w:rPr>
        <w:t>7</w:t>
      </w:r>
      <w:r>
        <w:rPr>
          <w:rFonts w:asciiTheme="minorHAnsi" w:hAnsiTheme="minorHAnsi" w:cstheme="minorHAnsi"/>
          <w:sz w:val="24"/>
        </w:rPr>
        <w:t>)</w:t>
      </w:r>
      <w:r w:rsidRPr="00213361">
        <w:rPr>
          <w:rFonts w:asciiTheme="minorHAnsi" w:hAnsiTheme="minorHAnsi" w:cstheme="minorHAnsi"/>
          <w:sz w:val="24"/>
        </w:rPr>
        <w:t xml:space="preserve"> year time limit.</w:t>
      </w:r>
    </w:p>
    <w:p w14:paraId="53EF5404" w14:textId="77777777" w:rsidR="00213361" w:rsidRPr="00213361" w:rsidRDefault="00213361" w:rsidP="00213361">
      <w:pPr>
        <w:spacing w:line="360" w:lineRule="auto"/>
        <w:rPr>
          <w:rFonts w:cstheme="minorHAnsi"/>
        </w:rPr>
      </w:pPr>
    </w:p>
    <w:p w14:paraId="51937D15" w14:textId="77777777" w:rsidR="00B25163" w:rsidRDefault="00B25163" w:rsidP="00213361">
      <w:pPr>
        <w:spacing w:after="240" w:line="360" w:lineRule="auto"/>
        <w:rPr>
          <w:sz w:val="22"/>
          <w:szCs w:val="22"/>
        </w:rPr>
      </w:pPr>
    </w:p>
    <w:p w14:paraId="3C4B71DB" w14:textId="355BBEFE" w:rsidR="004650EC" w:rsidRDefault="004650EC">
      <w:pPr>
        <w:rPr>
          <w:sz w:val="22"/>
          <w:szCs w:val="22"/>
        </w:rPr>
      </w:pPr>
      <w:r>
        <w:rPr>
          <w:sz w:val="22"/>
          <w:szCs w:val="22"/>
        </w:rPr>
        <w:br w:type="page"/>
      </w:r>
    </w:p>
    <w:p w14:paraId="1BBAE759" w14:textId="6D51A965" w:rsidR="004650EC" w:rsidRDefault="004650EC" w:rsidP="004650EC">
      <w:pPr>
        <w:pStyle w:val="Heading1"/>
      </w:pPr>
      <w:r>
        <w:lastRenderedPageBreak/>
        <w:t>Course Descriptions</w:t>
      </w:r>
      <w:r w:rsidR="001823AF">
        <w:t xml:space="preserve"> </w:t>
      </w:r>
    </w:p>
    <w:p w14:paraId="77E79A1E" w14:textId="54345A28" w:rsidR="004650EC" w:rsidRDefault="004650EC" w:rsidP="00154F72">
      <w:pPr>
        <w:pStyle w:val="Heading2"/>
        <w:spacing w:line="276" w:lineRule="auto"/>
      </w:pPr>
      <w:r w:rsidRPr="009304B8">
        <w:t>EDCI 700 – Theory Development Module</w:t>
      </w:r>
      <w:r>
        <w:t xml:space="preserve"> (6 hours)</w:t>
      </w:r>
    </w:p>
    <w:p w14:paraId="0B106052" w14:textId="77777777" w:rsidR="004650EC" w:rsidRPr="00DE2DD3" w:rsidRDefault="004650EC" w:rsidP="00154F72">
      <w:pPr>
        <w:spacing w:line="276" w:lineRule="auto"/>
      </w:pPr>
      <w:r w:rsidRPr="00DE2DD3">
        <w:t>This module supports candidates in utilizing theoretical frameworks for application in deepening understanding of current and future trends in curriculum and instruction. The module facilitates broadening of candidates’ perspectives to systemic change focusing on identifying organizational opportunities for growth and improving stakeholder engagement.</w:t>
      </w:r>
    </w:p>
    <w:p w14:paraId="34A06FFD" w14:textId="26E38C6F" w:rsidR="004650EC" w:rsidRDefault="004650EC" w:rsidP="00154F72">
      <w:pPr>
        <w:pStyle w:val="Heading2"/>
        <w:spacing w:line="276" w:lineRule="auto"/>
      </w:pPr>
      <w:r w:rsidRPr="009304B8">
        <w:t>EDCI 702 – Issues and Models in Curriculum Module</w:t>
      </w:r>
      <w:r>
        <w:t xml:space="preserve"> (6 hours)</w:t>
      </w:r>
    </w:p>
    <w:p w14:paraId="09F4F9AE" w14:textId="77777777" w:rsidR="004650EC" w:rsidRPr="00DE2DD3" w:rsidRDefault="004650EC" w:rsidP="00154F72">
      <w:pPr>
        <w:spacing w:line="276" w:lineRule="auto"/>
      </w:pPr>
      <w:r w:rsidRPr="00DE2DD3">
        <w:t>This module supports candidates in their understanding of adult learning theory and professional learning communities in relation to continuous improvement. The module facilitates growth in impacting teacher professional learning, student learning, and outreach within diverse communities.</w:t>
      </w:r>
    </w:p>
    <w:p w14:paraId="56E2CACD" w14:textId="028F535F" w:rsidR="004650EC" w:rsidRDefault="004650EC" w:rsidP="00154F72">
      <w:pPr>
        <w:pStyle w:val="Heading2"/>
        <w:spacing w:line="276" w:lineRule="auto"/>
      </w:pPr>
      <w:r w:rsidRPr="009304B8">
        <w:t>EDCI 704 – Research Design and Methods Module</w:t>
      </w:r>
      <w:r>
        <w:t xml:space="preserve"> (12 hours)</w:t>
      </w:r>
    </w:p>
    <w:p w14:paraId="234A977B" w14:textId="77777777" w:rsidR="00DE2DD3" w:rsidRDefault="00DE2DD3" w:rsidP="00154F72">
      <w:pPr>
        <w:spacing w:line="276" w:lineRule="auto"/>
      </w:pPr>
      <w:r>
        <w:t>This module supports candidates in their understanding of various research methodologies, principles of research design and dissemination, data collection, and data analysis to improve teaching and learning. The module focuses on the principles of data-informed decision making, working through the process of continuous improvement in relation to teaching and learning.</w:t>
      </w:r>
    </w:p>
    <w:p w14:paraId="036E743A" w14:textId="4F7E1D35" w:rsidR="004650EC" w:rsidRDefault="004650EC" w:rsidP="00154F72">
      <w:pPr>
        <w:pStyle w:val="Heading2"/>
        <w:spacing w:line="276" w:lineRule="auto"/>
      </w:pPr>
      <w:r w:rsidRPr="009304B8">
        <w:t>EDCI 706 – Reform and Change Theory Module</w:t>
      </w:r>
      <w:r>
        <w:t xml:space="preserve"> (6 hours)</w:t>
      </w:r>
    </w:p>
    <w:p w14:paraId="3F6D8BFE" w14:textId="77777777" w:rsidR="004650EC" w:rsidRPr="00DE2DD3" w:rsidRDefault="004650EC" w:rsidP="00154F72">
      <w:pPr>
        <w:spacing w:line="276" w:lineRule="auto"/>
      </w:pPr>
      <w:r w:rsidRPr="00DE2DD3">
        <w:t>This module supports candidates in re-imaging curricular and instructional leadership by examining the historical context of school reform in the United States and applied principles of organizational change. The module emphasizes effective leadership practice, successful educational reform models, and the individual and institutional implications of creating and sustaining organizational change.</w:t>
      </w:r>
    </w:p>
    <w:p w14:paraId="17C2BDE9" w14:textId="34334EDA" w:rsidR="004650EC" w:rsidRDefault="004650EC" w:rsidP="00154F72">
      <w:pPr>
        <w:pStyle w:val="Heading2"/>
        <w:spacing w:line="276" w:lineRule="auto"/>
      </w:pPr>
      <w:r w:rsidRPr="009304B8">
        <w:t>EDCI 708 – Assessment and Evaluation Module</w:t>
      </w:r>
      <w:r>
        <w:t xml:space="preserve"> (6 hours)</w:t>
      </w:r>
    </w:p>
    <w:p w14:paraId="24FC64B8" w14:textId="77777777" w:rsidR="004650EC" w:rsidRPr="00DE2DD3" w:rsidRDefault="004650EC" w:rsidP="00154F72">
      <w:pPr>
        <w:spacing w:line="276" w:lineRule="auto"/>
      </w:pPr>
      <w:r w:rsidRPr="00DE2DD3">
        <w:t>This module supports candidates in designing and using formative and summative assessments within and across organizations. The module expects candidates to serve in a collaborative leadership role with colleagues to analyze organizational data and interpret results to inform goals and improve student learning.</w:t>
      </w:r>
    </w:p>
    <w:p w14:paraId="08C892D4" w14:textId="2F64CE73" w:rsidR="004650EC" w:rsidRDefault="004650EC" w:rsidP="00154F72">
      <w:pPr>
        <w:pStyle w:val="Heading2"/>
        <w:spacing w:line="276" w:lineRule="auto"/>
      </w:pPr>
      <w:r w:rsidRPr="009304B8">
        <w:t xml:space="preserve">EDCI 710 – </w:t>
      </w:r>
      <w:r>
        <w:t>Instructional Leadership</w:t>
      </w:r>
      <w:r w:rsidRPr="009304B8">
        <w:t xml:space="preserve"> Module</w:t>
      </w:r>
      <w:r>
        <w:t xml:space="preserve"> (12 hours)</w:t>
      </w:r>
    </w:p>
    <w:p w14:paraId="11B57F59" w14:textId="77777777" w:rsidR="004650EC" w:rsidRPr="00DE2DD3" w:rsidRDefault="004650EC" w:rsidP="00154F72">
      <w:pPr>
        <w:spacing w:line="276" w:lineRule="auto"/>
      </w:pPr>
      <w:r w:rsidRPr="00DE2DD3">
        <w:t>This module supports candidates in understanding and promoting collaborations with internal and external stakeholders to improve opportunities for student learning. The module expects candidates to deepen understanding of the development and implementation of educational policy while advocating for student learning and the profession at the local, state, and national level.</w:t>
      </w:r>
    </w:p>
    <w:p w14:paraId="4B98B9F6" w14:textId="3D4CA8D0" w:rsidR="00041575" w:rsidRDefault="004650EC" w:rsidP="00154F72">
      <w:pPr>
        <w:pStyle w:val="Heading2"/>
        <w:spacing w:line="276" w:lineRule="auto"/>
      </w:pPr>
      <w:r>
        <w:lastRenderedPageBreak/>
        <w:t xml:space="preserve">EDCI 701, 703, 705 </w:t>
      </w:r>
      <w:r w:rsidR="00041575">
        <w:t>–</w:t>
      </w:r>
      <w:r>
        <w:t xml:space="preserve"> </w:t>
      </w:r>
      <w:r w:rsidR="00041575" w:rsidRPr="009304B8">
        <w:t xml:space="preserve">Dissertation Coaching/Clinical </w:t>
      </w:r>
      <w:r w:rsidR="00041575">
        <w:t>Experience</w:t>
      </w:r>
      <w:r w:rsidR="00041575" w:rsidRPr="009304B8">
        <w:t xml:space="preserve"> Seminar</w:t>
      </w:r>
      <w:r w:rsidR="00041575">
        <w:t xml:space="preserve"> (1 hour each)</w:t>
      </w:r>
    </w:p>
    <w:p w14:paraId="3A2BD3D4" w14:textId="7FA203F9" w:rsidR="00041575" w:rsidRDefault="00041575" w:rsidP="00154F72">
      <w:pPr>
        <w:spacing w:line="276" w:lineRule="auto"/>
      </w:pPr>
      <w:r>
        <w:t>During the first semester of coursework, each candidate will be assigned a dissertation coach/clinical experience supervisor. During each seminar, the candidate will communicate with and be supported by their coach in progressing in understanding of the dissertation process and on development of their dissertation research. In addition, the candidate will plan and implement, with the support of a district-level</w:t>
      </w:r>
      <w:r w:rsidR="00DE2DD3">
        <w:t xml:space="preserve"> site</w:t>
      </w:r>
      <w:r>
        <w:t xml:space="preserve"> supervisor and their clinical experience supervisor, activities aligned with the Teacher Leader Model Standards. </w:t>
      </w:r>
    </w:p>
    <w:p w14:paraId="0CB3837F" w14:textId="302C3868" w:rsidR="00041575" w:rsidRDefault="00041575" w:rsidP="00154F72">
      <w:pPr>
        <w:pStyle w:val="Heading2"/>
        <w:spacing w:line="276" w:lineRule="auto"/>
      </w:pPr>
      <w:r>
        <w:t>EDCI 707, 709, 711 – Dissertation Chairing/Clinical Experience Seminar (1 hour each)</w:t>
      </w:r>
    </w:p>
    <w:p w14:paraId="67C29DCA" w14:textId="39497BFC" w:rsidR="00041575" w:rsidRDefault="00041575" w:rsidP="00154F72">
      <w:pPr>
        <w:spacing w:line="276" w:lineRule="auto"/>
      </w:pPr>
      <w:r>
        <w:t xml:space="preserve">After the third semester of coursework, each candidate will be assigned a dissertation chair/clinical experience supervisor. In many cases, candidates will remain assigned to their dissertation coach who will transition into filling the role of chair. </w:t>
      </w:r>
      <w:r w:rsidR="00CC6BEF">
        <w:t>Work in these seminar hours will focus on developing a dissertation proposal and on continuing to complete clinical experience activities.</w:t>
      </w:r>
    </w:p>
    <w:p w14:paraId="53264112" w14:textId="2E6EBD91" w:rsidR="00CC6BEF" w:rsidRDefault="00CC6BEF" w:rsidP="00154F72">
      <w:pPr>
        <w:pStyle w:val="Heading2"/>
        <w:spacing w:line="276" w:lineRule="auto"/>
      </w:pPr>
      <w:r>
        <w:t xml:space="preserve">EDCI 712 – Dissertation Module I (6 hours) </w:t>
      </w:r>
    </w:p>
    <w:p w14:paraId="058A3B32" w14:textId="36C188A7" w:rsidR="00DE2DD3" w:rsidRPr="00DE2DD3" w:rsidRDefault="00DE2DD3" w:rsidP="00154F72">
      <w:pPr>
        <w:spacing w:line="276" w:lineRule="auto"/>
      </w:pPr>
      <w:r>
        <w:t>The candidate continues work with the chair and the dissertation committee to complete the dissertation project.</w:t>
      </w:r>
    </w:p>
    <w:p w14:paraId="085B378C" w14:textId="6878725C" w:rsidR="00CC6BEF" w:rsidRDefault="00CC6BEF" w:rsidP="00154F72">
      <w:pPr>
        <w:pStyle w:val="Heading2"/>
        <w:spacing w:line="276" w:lineRule="auto"/>
      </w:pPr>
      <w:r>
        <w:t>EDCI 713 – Dissertation Module II (3 hours)</w:t>
      </w:r>
    </w:p>
    <w:p w14:paraId="72314D89" w14:textId="1FA2EA26" w:rsidR="00CC6BEF" w:rsidRDefault="00CC6BEF" w:rsidP="00154F72">
      <w:pPr>
        <w:spacing w:line="276" w:lineRule="auto"/>
      </w:pPr>
      <w:r>
        <w:t>The candidate continues work with the chair and the dissertation committee to complete the dissertation project.</w:t>
      </w:r>
    </w:p>
    <w:p w14:paraId="47FD6A5A" w14:textId="2E1E29D4" w:rsidR="00CC6BEF" w:rsidRDefault="00CC6BEF" w:rsidP="00154F72">
      <w:pPr>
        <w:pStyle w:val="Heading2"/>
        <w:spacing w:line="276" w:lineRule="auto"/>
      </w:pPr>
      <w:r>
        <w:t>EDCI 714 – Dissertation (Continuing) (1-3 hours)</w:t>
      </w:r>
    </w:p>
    <w:p w14:paraId="3786169C" w14:textId="0A76466C" w:rsidR="00CC6BEF" w:rsidRDefault="00CC6BEF" w:rsidP="00154F72">
      <w:pPr>
        <w:spacing w:line="276" w:lineRule="auto"/>
      </w:pPr>
      <w:r>
        <w:t>In order to continue to receive university assistance and consultation throughout the dissertation process, the candidate will register for this course each semester until the dissertation is successfully defended or until the candidate withdraws from the program. The dissertation chair will determine the number of hours for which the candidate must register.</w:t>
      </w:r>
    </w:p>
    <w:p w14:paraId="35F2CAE4" w14:textId="1D529275" w:rsidR="00B76866" w:rsidRDefault="00E13B92" w:rsidP="00154F72">
      <w:pPr>
        <w:spacing w:line="276" w:lineRule="auto"/>
      </w:pPr>
      <w:r>
        <w:t xml:space="preserve"> </w:t>
      </w:r>
    </w:p>
    <w:p w14:paraId="1F1FAD93" w14:textId="6B741126" w:rsidR="00E13B92" w:rsidRDefault="00E13B92" w:rsidP="00154F72">
      <w:pPr>
        <w:spacing w:line="276" w:lineRule="auto"/>
      </w:pPr>
      <w:r>
        <w:t>Coursework alignment to the Teacher Leader Model Standard (TLMS) functions appears in the table on the next page.</w:t>
      </w:r>
    </w:p>
    <w:p w14:paraId="5EC2DACF" w14:textId="77777777" w:rsidR="00E13B92" w:rsidRDefault="00E13B92" w:rsidP="00154F72">
      <w:pPr>
        <w:spacing w:line="276" w:lineRule="auto"/>
      </w:pPr>
      <w:r>
        <w:br w:type="page"/>
      </w:r>
    </w:p>
    <w:p w14:paraId="26A08C0B" w14:textId="77777777" w:rsidR="00E13B92" w:rsidRDefault="00E13B92" w:rsidP="00E13B92">
      <w:pPr>
        <w:rPr>
          <w:rFonts w:ascii="Arial" w:eastAsia="Times New Roman" w:hAnsi="Arial" w:cs="Arial"/>
          <w:color w:val="292934"/>
        </w:rPr>
        <w:sectPr w:rsidR="00E13B92" w:rsidSect="000A6FED">
          <w:headerReference w:type="default" r:id="rId13"/>
          <w:pgSz w:w="12240" w:h="15840"/>
          <w:pgMar w:top="1440" w:right="1440" w:bottom="1440" w:left="1440" w:header="720" w:footer="720" w:gutter="0"/>
          <w:pgNumType w:start="1"/>
          <w:cols w:space="720"/>
          <w:docGrid w:linePitch="360"/>
        </w:sectPr>
      </w:pPr>
    </w:p>
    <w:tbl>
      <w:tblPr>
        <w:tblpPr w:leftFromText="180" w:rightFromText="180" w:vertAnchor="page" w:tblpY="2701"/>
        <w:tblW w:w="0" w:type="auto"/>
        <w:tblLook w:val="04A0" w:firstRow="1" w:lastRow="0" w:firstColumn="1" w:lastColumn="0" w:noHBand="0" w:noVBand="1"/>
      </w:tblPr>
      <w:tblGrid>
        <w:gridCol w:w="1331"/>
        <w:gridCol w:w="322"/>
        <w:gridCol w:w="321"/>
        <w:gridCol w:w="321"/>
        <w:gridCol w:w="321"/>
        <w:gridCol w:w="317"/>
        <w:gridCol w:w="321"/>
        <w:gridCol w:w="321"/>
        <w:gridCol w:w="321"/>
        <w:gridCol w:w="321"/>
        <w:gridCol w:w="321"/>
        <w:gridCol w:w="321"/>
        <w:gridCol w:w="321"/>
        <w:gridCol w:w="321"/>
        <w:gridCol w:w="317"/>
        <w:gridCol w:w="312"/>
        <w:gridCol w:w="326"/>
        <w:gridCol w:w="321"/>
        <w:gridCol w:w="321"/>
        <w:gridCol w:w="321"/>
        <w:gridCol w:w="321"/>
        <w:gridCol w:w="321"/>
        <w:gridCol w:w="317"/>
        <w:gridCol w:w="312"/>
        <w:gridCol w:w="321"/>
        <w:gridCol w:w="321"/>
        <w:gridCol w:w="321"/>
        <w:gridCol w:w="321"/>
        <w:gridCol w:w="321"/>
        <w:gridCol w:w="321"/>
        <w:gridCol w:w="321"/>
        <w:gridCol w:w="321"/>
        <w:gridCol w:w="317"/>
        <w:gridCol w:w="321"/>
        <w:gridCol w:w="321"/>
        <w:gridCol w:w="321"/>
        <w:gridCol w:w="321"/>
        <w:gridCol w:w="317"/>
      </w:tblGrid>
      <w:tr w:rsidR="009458FC" w14:paraId="5BF82849" w14:textId="77777777" w:rsidTr="007A185B">
        <w:trPr>
          <w:trHeight w:val="450"/>
        </w:trPr>
        <w:tc>
          <w:tcPr>
            <w:tcW w:w="0" w:type="auto"/>
            <w:tcBorders>
              <w:top w:val="nil"/>
              <w:left w:val="nil"/>
              <w:bottom w:val="nil"/>
              <w:right w:val="nil"/>
            </w:tcBorders>
            <w:shd w:val="clear" w:color="auto" w:fill="auto"/>
            <w:noWrap/>
            <w:vAlign w:val="bottom"/>
            <w:hideMark/>
          </w:tcPr>
          <w:p w14:paraId="4499E9AD" w14:textId="77777777" w:rsidR="009458FC" w:rsidRDefault="009458FC" w:rsidP="009458FC">
            <w:pPr>
              <w:rPr>
                <w:rFonts w:ascii="Arial" w:eastAsia="Times New Roman" w:hAnsi="Arial" w:cs="Arial"/>
                <w:color w:val="292934"/>
              </w:rPr>
            </w:pPr>
          </w:p>
          <w:p w14:paraId="5FA67520" w14:textId="77777777" w:rsidR="009458FC" w:rsidRDefault="009458FC" w:rsidP="009458FC">
            <w:pPr>
              <w:rPr>
                <w:rFonts w:ascii="Arial" w:eastAsia="Times New Roman" w:hAnsi="Arial" w:cs="Arial"/>
                <w:color w:val="292934"/>
              </w:rPr>
            </w:pPr>
          </w:p>
        </w:tc>
        <w:tc>
          <w:tcPr>
            <w:tcW w:w="0" w:type="auto"/>
            <w:gridSpan w:val="37"/>
            <w:tcBorders>
              <w:top w:val="nil"/>
              <w:left w:val="nil"/>
              <w:bottom w:val="nil"/>
              <w:right w:val="nil"/>
            </w:tcBorders>
            <w:shd w:val="clear" w:color="000000" w:fill="6C261A"/>
            <w:noWrap/>
            <w:vAlign w:val="center"/>
            <w:hideMark/>
          </w:tcPr>
          <w:p w14:paraId="0FE84051" w14:textId="77777777" w:rsidR="009458FC" w:rsidRDefault="009458FC" w:rsidP="009458FC">
            <w:pPr>
              <w:jc w:val="center"/>
              <w:rPr>
                <w:rFonts w:ascii="Arial" w:eastAsia="Times New Roman" w:hAnsi="Arial" w:cs="Arial"/>
                <w:b/>
                <w:bCs/>
                <w:color w:val="FFFFFF"/>
                <w:sz w:val="28"/>
                <w:szCs w:val="28"/>
              </w:rPr>
            </w:pPr>
            <w:r>
              <w:rPr>
                <w:rFonts w:ascii="Arial" w:eastAsia="Times New Roman" w:hAnsi="Arial" w:cs="Arial"/>
                <w:b/>
                <w:bCs/>
                <w:color w:val="FFFFFF"/>
                <w:sz w:val="28"/>
                <w:szCs w:val="28"/>
              </w:rPr>
              <w:t>TEACHER LEADER MODEL STANDARDS (TLMS)</w:t>
            </w:r>
          </w:p>
        </w:tc>
      </w:tr>
      <w:tr w:rsidR="00C55436" w14:paraId="31A44750" w14:textId="77777777" w:rsidTr="007A185B">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A43926"/>
            <w:noWrap/>
            <w:vAlign w:val="bottom"/>
            <w:hideMark/>
          </w:tcPr>
          <w:p w14:paraId="5A2E4F96" w14:textId="0A36645B" w:rsidR="009458FC" w:rsidRDefault="009458FC" w:rsidP="009458FC">
            <w:pPr>
              <w:ind w:right="-108"/>
              <w:jc w:val="center"/>
              <w:rPr>
                <w:rFonts w:ascii="Arial" w:eastAsia="Times New Roman" w:hAnsi="Arial" w:cs="Arial"/>
                <w:b/>
                <w:bCs/>
                <w:color w:val="FFFFFF"/>
              </w:rPr>
            </w:pPr>
            <w:r>
              <w:rPr>
                <w:rFonts w:ascii="Arial" w:eastAsia="Times New Roman" w:hAnsi="Arial" w:cs="Arial"/>
                <w:b/>
                <w:bCs/>
                <w:color w:val="FFFFFF"/>
              </w:rPr>
              <w:t>COURSEWORK ALIGN</w:t>
            </w:r>
            <w:r w:rsidR="007A185B">
              <w:rPr>
                <w:rFonts w:ascii="Arial" w:eastAsia="Times New Roman" w:hAnsi="Arial" w:cs="Arial"/>
                <w:b/>
                <w:bCs/>
                <w:color w:val="FFFFFF"/>
              </w:rPr>
              <w:t>-</w:t>
            </w:r>
            <w:r>
              <w:rPr>
                <w:rFonts w:ascii="Arial" w:eastAsia="Times New Roman" w:hAnsi="Arial" w:cs="Arial"/>
                <w:b/>
                <w:bCs/>
                <w:color w:val="FFFFFF"/>
              </w:rPr>
              <w:t>MENT</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DB009E1"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1A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577D52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1B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1391FE6"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1C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7896F2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1D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E7A18A4"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1E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D101904"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2A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D9C90E9"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2B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A700833"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2C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6F73FED"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2D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65C582A"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FAF20C4"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C88F36A"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CEF1F39"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C8D8EF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DB2A1F4"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8FBC9D0"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3G</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E79DE92"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3H</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45C4EBE"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445C8B6"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431A0FE"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EFA16EE"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B4E561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749A1F2"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4F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ED6A8D7"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5A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C18178B"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5B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34C2EB9"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5C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CA9598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5D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7DC86A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6A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226A31E"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6B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F4C5F56"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6C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FF22AE1"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6D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863D2E8"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6E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89EC79A"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7A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E5C3710"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7B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2B92BAC"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7C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4CD0435"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7D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8272ADE" w14:textId="77777777" w:rsidR="009458FC" w:rsidRDefault="009458FC" w:rsidP="009458FC">
            <w:pPr>
              <w:jc w:val="center"/>
              <w:rPr>
                <w:rFonts w:ascii="Arial" w:eastAsia="Times New Roman" w:hAnsi="Arial" w:cs="Arial"/>
                <w:b/>
                <w:bCs/>
                <w:color w:val="FFFFFF"/>
              </w:rPr>
            </w:pPr>
            <w:r>
              <w:rPr>
                <w:rFonts w:ascii="Arial" w:eastAsia="Times New Roman" w:hAnsi="Arial" w:cs="Arial"/>
                <w:b/>
                <w:bCs/>
                <w:color w:val="FFFFFF"/>
              </w:rPr>
              <w:t>7E</w:t>
            </w:r>
          </w:p>
        </w:tc>
      </w:tr>
      <w:tr w:rsidR="009458FC" w14:paraId="4F28E014"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50988A"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700</w:t>
            </w:r>
          </w:p>
        </w:tc>
        <w:tc>
          <w:tcPr>
            <w:tcW w:w="0" w:type="auto"/>
            <w:tcBorders>
              <w:top w:val="nil"/>
              <w:left w:val="nil"/>
              <w:bottom w:val="single" w:sz="4" w:space="0" w:color="auto"/>
              <w:right w:val="single" w:sz="4" w:space="0" w:color="auto"/>
            </w:tcBorders>
            <w:shd w:val="clear" w:color="auto" w:fill="auto"/>
            <w:noWrap/>
            <w:vAlign w:val="center"/>
            <w:hideMark/>
          </w:tcPr>
          <w:p w14:paraId="5CF89CC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8A281E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D5EB3C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523442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4FAD08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51FB47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C5C4EF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4C4E49F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278B30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7981D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F75FA1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C07B23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E4D103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D731FB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936E6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FEC8C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76A051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952FCA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FB2972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15ED91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EBB1A4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AECD8B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43793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68D1EE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EE8209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365CE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296D7E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E62FA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CBF1F5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B22283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6EB20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9B1B3A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144FAB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E53D09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75357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90506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A6927C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r>
      <w:tr w:rsidR="009458FC" w14:paraId="788306C0"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293BBA"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702</w:t>
            </w:r>
          </w:p>
        </w:tc>
        <w:tc>
          <w:tcPr>
            <w:tcW w:w="0" w:type="auto"/>
            <w:tcBorders>
              <w:top w:val="nil"/>
              <w:left w:val="nil"/>
              <w:bottom w:val="single" w:sz="4" w:space="0" w:color="auto"/>
              <w:right w:val="single" w:sz="4" w:space="0" w:color="auto"/>
            </w:tcBorders>
            <w:shd w:val="clear" w:color="auto" w:fill="auto"/>
            <w:noWrap/>
            <w:vAlign w:val="center"/>
            <w:hideMark/>
          </w:tcPr>
          <w:p w14:paraId="3EE52DF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920CC5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A4B481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519A68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4171D0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C0888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4282B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09DF1C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5097B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CD9F5A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0B26A0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79A5E4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81F3AB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11D04A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1486A1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21AABA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438017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39CAC8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C93E51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0C8EE6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76F159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9B83A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816FF3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5493DB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5D073E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8FC805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D4BF1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1B35FE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973ABA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58D64D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C61410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A09601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4B95B5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5F2809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33BBBC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59EBCF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25C4587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r>
      <w:tr w:rsidR="009458FC" w14:paraId="12D88BB4"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A6EA10"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704</w:t>
            </w:r>
          </w:p>
        </w:tc>
        <w:tc>
          <w:tcPr>
            <w:tcW w:w="0" w:type="auto"/>
            <w:tcBorders>
              <w:top w:val="nil"/>
              <w:left w:val="nil"/>
              <w:bottom w:val="single" w:sz="4" w:space="0" w:color="auto"/>
              <w:right w:val="single" w:sz="4" w:space="0" w:color="auto"/>
            </w:tcBorders>
            <w:shd w:val="clear" w:color="auto" w:fill="auto"/>
            <w:noWrap/>
            <w:vAlign w:val="center"/>
            <w:hideMark/>
          </w:tcPr>
          <w:p w14:paraId="7F6E3A7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2C581C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E0FAEA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AABA82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65E296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566EA0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82BC17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51A9C64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9294A2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00F376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2CE285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EE5FF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8E4F9E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352CA1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A2075C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A542D6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A5E08B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481B8A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F9522B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762076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6C3899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68200A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460EE1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59B1B9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A7E0F8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2767B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FC1D87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A9A9EC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8CB208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3AC814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E8B2F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26D20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154FD3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483CFB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FC3C4E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6547F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C862F7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r>
      <w:tr w:rsidR="009458FC" w14:paraId="7E0FE7D3"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744233"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706</w:t>
            </w:r>
          </w:p>
        </w:tc>
        <w:tc>
          <w:tcPr>
            <w:tcW w:w="0" w:type="auto"/>
            <w:tcBorders>
              <w:top w:val="nil"/>
              <w:left w:val="nil"/>
              <w:bottom w:val="single" w:sz="4" w:space="0" w:color="auto"/>
              <w:right w:val="single" w:sz="4" w:space="0" w:color="auto"/>
            </w:tcBorders>
            <w:shd w:val="clear" w:color="auto" w:fill="auto"/>
            <w:noWrap/>
            <w:vAlign w:val="center"/>
            <w:hideMark/>
          </w:tcPr>
          <w:p w14:paraId="3F1C4EC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C07279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986E35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6CD24E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70D7BB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B503ED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086FD9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55BB7B1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46D4CF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02F56F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328C98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EC9156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34772A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7054C5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14EE59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ACA10D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4F408A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0FCC9A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D012F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574296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64490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653574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647492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7CE56A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1DE22D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EAC54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6A0143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6340B0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598A46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E6C8A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FAB5C1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F9DB5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61715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46593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9D8A25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6D9A36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65E632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r>
      <w:tr w:rsidR="009458FC" w14:paraId="360F6650"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3D7D1E"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708</w:t>
            </w:r>
          </w:p>
        </w:tc>
        <w:tc>
          <w:tcPr>
            <w:tcW w:w="0" w:type="auto"/>
            <w:tcBorders>
              <w:top w:val="nil"/>
              <w:left w:val="nil"/>
              <w:bottom w:val="single" w:sz="4" w:space="0" w:color="auto"/>
              <w:right w:val="single" w:sz="4" w:space="0" w:color="auto"/>
            </w:tcBorders>
            <w:shd w:val="clear" w:color="auto" w:fill="auto"/>
            <w:noWrap/>
            <w:vAlign w:val="center"/>
            <w:hideMark/>
          </w:tcPr>
          <w:p w14:paraId="28F5BE4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92074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B2E2C4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566430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F26B1E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A83812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1FF4CC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3A3229D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17B0C7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89B3F4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6D64F4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ACD04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EC014E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9EFCB2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F513EB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E0622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D2334D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AADC8B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7FA9E7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49E816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FD7AA3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FA97FE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49CBA2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B9E3FF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1089963"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1F1165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8F334B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539346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E9C45E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C32C41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299E5B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50EC09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1FF97F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5764F5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6CE068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8DC7D8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DC83E6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r>
      <w:tr w:rsidR="009458FC" w14:paraId="64C31D9F" w14:textId="77777777" w:rsidTr="007A185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D4E402" w14:textId="77777777" w:rsidR="009458FC" w:rsidRDefault="009458FC" w:rsidP="009458FC">
            <w:pPr>
              <w:rPr>
                <w:rFonts w:ascii="Arial" w:eastAsia="Times New Roman" w:hAnsi="Arial" w:cs="Arial"/>
                <w:color w:val="292934"/>
              </w:rPr>
            </w:pPr>
            <w:r>
              <w:rPr>
                <w:rFonts w:ascii="Arial" w:eastAsia="Times New Roman" w:hAnsi="Arial" w:cs="Arial"/>
                <w:color w:val="292934"/>
              </w:rPr>
              <w:t>EDCI 710</w:t>
            </w:r>
          </w:p>
        </w:tc>
        <w:tc>
          <w:tcPr>
            <w:tcW w:w="0" w:type="auto"/>
            <w:tcBorders>
              <w:top w:val="nil"/>
              <w:left w:val="nil"/>
              <w:bottom w:val="single" w:sz="4" w:space="0" w:color="auto"/>
              <w:right w:val="single" w:sz="4" w:space="0" w:color="auto"/>
            </w:tcBorders>
            <w:shd w:val="clear" w:color="auto" w:fill="auto"/>
            <w:noWrap/>
            <w:vAlign w:val="center"/>
            <w:hideMark/>
          </w:tcPr>
          <w:p w14:paraId="0D3BC52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906DA8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6FB69AE"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61207D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CC45FFB"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4A310F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ECE224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505DC2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DAABC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BFC468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29CDE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CE021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8333C71"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A2A04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9EBACD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52A74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E7E2DF"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F778ED"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E6F5F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375C9DC"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8CDD65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A3894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D6A7A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4E9E432"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E40CD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6CD29D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7CAC42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8D38B4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692A904"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36AB4D9"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FA8E41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D43187A"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20EDD27"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F472365"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725A7D8"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AA4CE40"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4F8963B6" w14:textId="77777777" w:rsidR="009458FC" w:rsidRDefault="009458FC" w:rsidP="009458FC">
            <w:pPr>
              <w:jc w:val="center"/>
              <w:rPr>
                <w:rFonts w:ascii="Arial" w:eastAsia="Times New Roman" w:hAnsi="Arial" w:cs="Arial"/>
                <w:color w:val="292934"/>
              </w:rPr>
            </w:pPr>
            <w:r>
              <w:rPr>
                <w:rFonts w:ascii="Arial" w:eastAsia="Times New Roman" w:hAnsi="Arial" w:cs="Arial"/>
                <w:color w:val="292934"/>
              </w:rPr>
              <w:t>X</w:t>
            </w:r>
          </w:p>
        </w:tc>
      </w:tr>
    </w:tbl>
    <w:p w14:paraId="64E8DB98" w14:textId="5D81BD0C" w:rsidR="00E13B92" w:rsidRDefault="009458FC" w:rsidP="009458FC">
      <w:pPr>
        <w:pStyle w:val="Heading1"/>
        <w:sectPr w:rsidR="00E13B92" w:rsidSect="007A185B">
          <w:pgSz w:w="15840" w:h="12240" w:orient="landscape"/>
          <w:pgMar w:top="1440" w:right="1440" w:bottom="1440" w:left="1440" w:header="720" w:footer="720" w:gutter="0"/>
          <w:cols w:space="720"/>
          <w:docGrid w:linePitch="360"/>
        </w:sectPr>
      </w:pPr>
      <w:r>
        <w:t xml:space="preserve">Coursework/TLMS </w:t>
      </w:r>
      <w:commentRangeStart w:id="29"/>
      <w:r>
        <w:t>Alignment</w:t>
      </w:r>
      <w:commentRangeEnd w:id="29"/>
      <w:r w:rsidR="00C844CB">
        <w:rPr>
          <w:rStyle w:val="CommentReference"/>
          <w:rFonts w:asciiTheme="minorHAnsi" w:eastAsiaTheme="minorEastAsia" w:hAnsiTheme="minorHAnsi" w:cstheme="minorBidi"/>
          <w:b w:val="0"/>
          <w:bCs w:val="0"/>
          <w:color w:val="auto"/>
        </w:rPr>
        <w:commentReference w:id="29"/>
      </w:r>
    </w:p>
    <w:p w14:paraId="42768F41" w14:textId="745128B6" w:rsidR="00B76866" w:rsidRDefault="00B76866" w:rsidP="00B76866">
      <w:pPr>
        <w:pStyle w:val="Heading1"/>
      </w:pPr>
      <w:r>
        <w:lastRenderedPageBreak/>
        <w:t>Program Evidences</w:t>
      </w:r>
    </w:p>
    <w:p w14:paraId="0C9A443A" w14:textId="77777777" w:rsidR="009E029F" w:rsidRDefault="009E029F" w:rsidP="00B76866"/>
    <w:p w14:paraId="59629A43" w14:textId="0951FAF4" w:rsidR="00B76866" w:rsidRDefault="00B76866" w:rsidP="00154F72">
      <w:pPr>
        <w:spacing w:line="276" w:lineRule="auto"/>
      </w:pPr>
      <w:r>
        <w:t xml:space="preserve">During the first six (6) semesters of coursework, candidates will complete six (6) evidences aligned to specific functions within domains of the Teacher Leader Model Standards (TLMS). Candidates will complete components of these evidences throughout course modules. Most evidences consist of multiple components and each component builds on work completed in prior modules. In addition, work completed in some evidences can inform work in other evidences. Candidates and faculty are </w:t>
      </w:r>
      <w:r w:rsidR="009E029F">
        <w:t>well advised</w:t>
      </w:r>
      <w:r>
        <w:t xml:space="preserve"> to become familiar with evidence components within specific modules as well as understanding the overall framework within which these components fit.</w:t>
      </w:r>
    </w:p>
    <w:p w14:paraId="36C4DA87" w14:textId="77777777" w:rsidR="00B76866" w:rsidRDefault="00B76866" w:rsidP="00154F72">
      <w:pPr>
        <w:spacing w:line="276" w:lineRule="auto"/>
      </w:pPr>
    </w:p>
    <w:p w14:paraId="3E5E4B2B" w14:textId="3BE6C4FB" w:rsidR="00B76866" w:rsidRDefault="00B76866" w:rsidP="00154F72">
      <w:pPr>
        <w:spacing w:line="276" w:lineRule="auto"/>
      </w:pPr>
      <w:r>
        <w:t>The table</w:t>
      </w:r>
      <w:r w:rsidR="009E029F">
        <w:t>s</w:t>
      </w:r>
      <w:r>
        <w:t xml:space="preserve"> on the next </w:t>
      </w:r>
      <w:r w:rsidR="009E029F">
        <w:t xml:space="preserve">two </w:t>
      </w:r>
      <w:r>
        <w:t>page</w:t>
      </w:r>
      <w:r w:rsidR="009E029F">
        <w:t>s</w:t>
      </w:r>
      <w:r>
        <w:t xml:space="preserve"> illustrate the six (6) evidences and their alignment to program modules</w:t>
      </w:r>
      <w:r w:rsidR="009E029F">
        <w:t xml:space="preserve"> and program evidence alignment to the Teacher Leader Model Standard (TLMS) functions</w:t>
      </w:r>
      <w:r w:rsidR="00E13B92">
        <w:t>.</w:t>
      </w:r>
    </w:p>
    <w:p w14:paraId="52A59625" w14:textId="77777777" w:rsidR="00C844CB" w:rsidRDefault="00C844CB" w:rsidP="00154F72">
      <w:pPr>
        <w:spacing w:line="276" w:lineRule="auto"/>
      </w:pPr>
    </w:p>
    <w:p w14:paraId="357DEE4C" w14:textId="193BA5F5" w:rsidR="00C844CB" w:rsidRDefault="00C844CB" w:rsidP="00154F72">
      <w:pPr>
        <w:spacing w:line="276" w:lineRule="auto"/>
      </w:pPr>
      <w:r>
        <w:t>After these tables, in-depth descriptions of evidence</w:t>
      </w:r>
      <w:r w:rsidR="00DE2DD3">
        <w:t>s</w:t>
      </w:r>
      <w:r>
        <w:t>, components, and criteria for evaluation are included.</w:t>
      </w:r>
    </w:p>
    <w:p w14:paraId="14F2FFAC" w14:textId="7A9177E7" w:rsidR="00B76866" w:rsidRDefault="00B26318" w:rsidP="00154F72">
      <w:pPr>
        <w:spacing w:line="276" w:lineRule="auto"/>
        <w:sectPr w:rsidR="00B76866" w:rsidSect="00E13B92">
          <w:pgSz w:w="12240" w:h="15840"/>
          <w:pgMar w:top="1440" w:right="1440" w:bottom="1440" w:left="1440" w:header="720" w:footer="720" w:gutter="0"/>
          <w:cols w:space="720"/>
          <w:docGrid w:linePitch="360"/>
        </w:sectPr>
      </w:pPr>
      <w:r>
        <w:br w:type="page"/>
      </w:r>
    </w:p>
    <w:p w14:paraId="62E15BF3" w14:textId="2745BFAD" w:rsidR="00B76866" w:rsidRDefault="009E029F" w:rsidP="009E029F">
      <w:pPr>
        <w:pStyle w:val="Heading1"/>
      </w:pPr>
      <w:r>
        <w:lastRenderedPageBreak/>
        <w:t>Evidence/Program Module Alignment</w:t>
      </w:r>
    </w:p>
    <w:p w14:paraId="15382DE7" w14:textId="77777777" w:rsidR="009E029F" w:rsidRPr="009E029F" w:rsidRDefault="009E029F" w:rsidP="009E029F"/>
    <w:tbl>
      <w:tblPr>
        <w:tblW w:w="12676" w:type="dxa"/>
        <w:tblLayout w:type="fixed"/>
        <w:tblCellMar>
          <w:left w:w="54" w:type="dxa"/>
          <w:right w:w="54" w:type="dxa"/>
        </w:tblCellMar>
        <w:tblLook w:val="0000" w:firstRow="0" w:lastRow="0" w:firstColumn="0" w:lastColumn="0" w:noHBand="0" w:noVBand="0"/>
      </w:tblPr>
      <w:tblGrid>
        <w:gridCol w:w="1813"/>
        <w:gridCol w:w="1739"/>
        <w:gridCol w:w="1752"/>
        <w:gridCol w:w="1768"/>
        <w:gridCol w:w="1813"/>
        <w:gridCol w:w="1948"/>
        <w:gridCol w:w="1843"/>
      </w:tblGrid>
      <w:tr w:rsidR="00B76866" w14:paraId="0C4FC9EC" w14:textId="77777777" w:rsidTr="009E029F">
        <w:trPr>
          <w:trHeight w:val="266"/>
        </w:trPr>
        <w:tc>
          <w:tcPr>
            <w:tcW w:w="1813" w:type="dxa"/>
            <w:tcBorders>
              <w:top w:val="single" w:sz="6" w:space="0" w:color="auto"/>
              <w:left w:val="single" w:sz="6" w:space="0" w:color="auto"/>
              <w:bottom w:val="nil"/>
              <w:right w:val="single" w:sz="6" w:space="0" w:color="auto"/>
            </w:tcBorders>
            <w:shd w:val="clear" w:color="auto" w:fill="57576E" w:themeFill="text1" w:themeFillTint="BF"/>
          </w:tcPr>
          <w:p w14:paraId="76A8F789" w14:textId="77777777" w:rsidR="00B76866" w:rsidRDefault="00B76866" w:rsidP="00B76866">
            <w:pPr>
              <w:widowControl w:val="0"/>
              <w:autoSpaceDE w:val="0"/>
              <w:autoSpaceDN w:val="0"/>
              <w:adjustRightInd w:val="0"/>
              <w:rPr>
                <w:rFonts w:ascii="Arial" w:hAnsi="Arial" w:cs="Arial"/>
                <w:b/>
                <w:bCs/>
                <w:color w:val="FFFFFF"/>
              </w:rPr>
            </w:pP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B2D3EDA"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FALL 1</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21D111A1"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SPRING 1</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C9E1E8F"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SUMMER 1</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09074253"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FALL 2</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76880CB1"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SPRING 2</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5C5BD863" w14:textId="77777777" w:rsidR="00B76866" w:rsidRDefault="00B76866">
            <w:pPr>
              <w:widowControl w:val="0"/>
              <w:autoSpaceDE w:val="0"/>
              <w:autoSpaceDN w:val="0"/>
              <w:adjustRightInd w:val="0"/>
              <w:jc w:val="right"/>
              <w:rPr>
                <w:rFonts w:ascii="Arial" w:hAnsi="Arial" w:cs="Arial"/>
                <w:b/>
                <w:bCs/>
                <w:color w:val="FFFFFF"/>
              </w:rPr>
            </w:pPr>
            <w:r>
              <w:rPr>
                <w:rFonts w:ascii="Arial" w:hAnsi="Arial" w:cs="Arial"/>
                <w:b/>
                <w:bCs/>
                <w:color w:val="FFFFFF"/>
              </w:rPr>
              <w:t>SUMMER 2</w:t>
            </w:r>
          </w:p>
        </w:tc>
      </w:tr>
      <w:tr w:rsidR="00B76866" w14:paraId="5744712A" w14:textId="77777777" w:rsidTr="009E029F">
        <w:trPr>
          <w:trHeight w:val="266"/>
        </w:trPr>
        <w:tc>
          <w:tcPr>
            <w:tcW w:w="1813" w:type="dxa"/>
            <w:tcBorders>
              <w:top w:val="nil"/>
              <w:left w:val="single" w:sz="6" w:space="0" w:color="auto"/>
              <w:bottom w:val="single" w:sz="6" w:space="0" w:color="auto"/>
              <w:right w:val="single" w:sz="6" w:space="0" w:color="auto"/>
            </w:tcBorders>
            <w:shd w:val="clear" w:color="auto" w:fill="57576E" w:themeFill="text1" w:themeFillTint="BF"/>
          </w:tcPr>
          <w:p w14:paraId="6C0224BE" w14:textId="3F6A92ED" w:rsidR="00B76866" w:rsidRPr="009E029F" w:rsidRDefault="009E029F">
            <w:pPr>
              <w:widowControl w:val="0"/>
              <w:autoSpaceDE w:val="0"/>
              <w:autoSpaceDN w:val="0"/>
              <w:adjustRightInd w:val="0"/>
              <w:jc w:val="right"/>
              <w:rPr>
                <w:rFonts w:ascii="Arial" w:hAnsi="Arial" w:cs="Arial"/>
                <w:b/>
                <w:color w:val="FFFFFF"/>
              </w:rPr>
            </w:pPr>
            <w:r w:rsidRPr="009E029F">
              <w:rPr>
                <w:rFonts w:ascii="Arial" w:hAnsi="Arial" w:cs="Arial"/>
                <w:b/>
                <w:color w:val="FFFFFF"/>
              </w:rPr>
              <w:t>EVIDENCES</w:t>
            </w:r>
          </w:p>
        </w:tc>
        <w:tc>
          <w:tcPr>
            <w:tcW w:w="1739"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29488E34"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700</w:t>
            </w:r>
          </w:p>
        </w:tc>
        <w:tc>
          <w:tcPr>
            <w:tcW w:w="1752"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5F841A0F"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702</w:t>
            </w:r>
          </w:p>
        </w:tc>
        <w:tc>
          <w:tcPr>
            <w:tcW w:w="176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69E8A1FD"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704</w:t>
            </w:r>
          </w:p>
        </w:tc>
        <w:tc>
          <w:tcPr>
            <w:tcW w:w="181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1C9B605F"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706</w:t>
            </w:r>
          </w:p>
        </w:tc>
        <w:tc>
          <w:tcPr>
            <w:tcW w:w="1948"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0FCCE0D9"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708</w:t>
            </w:r>
          </w:p>
        </w:tc>
        <w:tc>
          <w:tcPr>
            <w:tcW w:w="1843" w:type="dxa"/>
            <w:tcBorders>
              <w:top w:val="single" w:sz="6" w:space="0" w:color="auto"/>
              <w:left w:val="single" w:sz="6" w:space="0" w:color="auto"/>
              <w:bottom w:val="single" w:sz="6" w:space="0" w:color="auto"/>
              <w:right w:val="single" w:sz="6" w:space="0" w:color="auto"/>
            </w:tcBorders>
            <w:shd w:val="clear" w:color="7F7F00" w:fill="6D2619" w:themeFill="text2" w:themeFillShade="80"/>
          </w:tcPr>
          <w:p w14:paraId="41DAB17C" w14:textId="77777777" w:rsidR="00B76866" w:rsidRDefault="00B76866">
            <w:pPr>
              <w:widowControl w:val="0"/>
              <w:autoSpaceDE w:val="0"/>
              <w:autoSpaceDN w:val="0"/>
              <w:adjustRightInd w:val="0"/>
              <w:jc w:val="right"/>
              <w:rPr>
                <w:rFonts w:ascii="Arial" w:hAnsi="Arial" w:cs="Arial"/>
                <w:color w:val="FFFFFF"/>
              </w:rPr>
            </w:pPr>
            <w:r>
              <w:rPr>
                <w:rFonts w:ascii="Arial" w:hAnsi="Arial" w:cs="Arial"/>
                <w:color w:val="FFFFFF"/>
              </w:rPr>
              <w:t>EDCI 710</w:t>
            </w:r>
          </w:p>
        </w:tc>
      </w:tr>
      <w:tr w:rsidR="00B76866" w:rsidRPr="009E029F" w14:paraId="6FF5642B" w14:textId="77777777" w:rsidTr="009E029F">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77B63158"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Comprehensive Needs Assessment (CNA)</w:t>
            </w:r>
          </w:p>
        </w:tc>
        <w:tc>
          <w:tcPr>
            <w:tcW w:w="1739"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238FFC0D"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CNA A: School Level Implementation and Analysis</w:t>
            </w: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65C53498"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CNA B: District Level Implementation and Analysis</w:t>
            </w:r>
          </w:p>
        </w:tc>
        <w:tc>
          <w:tcPr>
            <w:tcW w:w="1768" w:type="dxa"/>
            <w:tcBorders>
              <w:top w:val="single" w:sz="6" w:space="0" w:color="auto"/>
              <w:left w:val="single" w:sz="6" w:space="0" w:color="auto"/>
              <w:bottom w:val="nil"/>
              <w:right w:val="nil"/>
            </w:tcBorders>
          </w:tcPr>
          <w:p w14:paraId="597F9C0F"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single" w:sz="6" w:space="0" w:color="auto"/>
              <w:left w:val="nil"/>
              <w:bottom w:val="nil"/>
              <w:right w:val="nil"/>
            </w:tcBorders>
          </w:tcPr>
          <w:p w14:paraId="0F92DA6C"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single" w:sz="6" w:space="0" w:color="auto"/>
              <w:left w:val="nil"/>
              <w:bottom w:val="nil"/>
              <w:right w:val="nil"/>
            </w:tcBorders>
          </w:tcPr>
          <w:p w14:paraId="0FD21517"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single" w:sz="6" w:space="0" w:color="auto"/>
              <w:left w:val="nil"/>
              <w:bottom w:val="nil"/>
              <w:right w:val="nil"/>
            </w:tcBorders>
          </w:tcPr>
          <w:p w14:paraId="097FBB25"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CC1A7EF" w14:textId="77777777" w:rsidTr="009E029F">
        <w:trPr>
          <w:trHeight w:val="538"/>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3410A621"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Organizational Analysis (OA)</w:t>
            </w:r>
          </w:p>
        </w:tc>
        <w:tc>
          <w:tcPr>
            <w:tcW w:w="1739"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7DC21807"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OA: School Level Analysis</w:t>
            </w:r>
          </w:p>
        </w:tc>
        <w:tc>
          <w:tcPr>
            <w:tcW w:w="1752" w:type="dxa"/>
            <w:tcBorders>
              <w:top w:val="single" w:sz="6" w:space="0" w:color="auto"/>
              <w:left w:val="single" w:sz="6" w:space="0" w:color="auto"/>
              <w:bottom w:val="single" w:sz="6" w:space="0" w:color="auto"/>
              <w:right w:val="nil"/>
            </w:tcBorders>
            <w:shd w:val="clear" w:color="auto" w:fill="auto"/>
          </w:tcPr>
          <w:p w14:paraId="1A20AECB" w14:textId="77777777" w:rsidR="00B76866" w:rsidRPr="009E029F" w:rsidRDefault="00B76866" w:rsidP="009E029F">
            <w:pPr>
              <w:widowControl w:val="0"/>
              <w:autoSpaceDE w:val="0"/>
              <w:autoSpaceDN w:val="0"/>
              <w:adjustRightInd w:val="0"/>
              <w:rPr>
                <w:rFonts w:ascii="Arial" w:hAnsi="Arial" w:cs="Arial"/>
                <w:sz w:val="22"/>
                <w:szCs w:val="22"/>
              </w:rPr>
            </w:pPr>
          </w:p>
        </w:tc>
        <w:tc>
          <w:tcPr>
            <w:tcW w:w="1768" w:type="dxa"/>
            <w:tcBorders>
              <w:top w:val="nil"/>
              <w:left w:val="nil"/>
              <w:bottom w:val="single" w:sz="6" w:space="0" w:color="auto"/>
              <w:right w:val="nil"/>
            </w:tcBorders>
            <w:shd w:val="clear" w:color="auto" w:fill="auto"/>
          </w:tcPr>
          <w:p w14:paraId="72DE6B19"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nil"/>
              <w:left w:val="nil"/>
              <w:bottom w:val="nil"/>
              <w:right w:val="nil"/>
            </w:tcBorders>
            <w:shd w:val="clear" w:color="auto" w:fill="auto"/>
          </w:tcPr>
          <w:p w14:paraId="59BF979D"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nil"/>
              <w:left w:val="nil"/>
              <w:bottom w:val="nil"/>
              <w:right w:val="nil"/>
            </w:tcBorders>
            <w:shd w:val="clear" w:color="auto" w:fill="auto"/>
          </w:tcPr>
          <w:p w14:paraId="262853DA"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nil"/>
              <w:left w:val="nil"/>
              <w:bottom w:val="nil"/>
              <w:right w:val="nil"/>
            </w:tcBorders>
            <w:shd w:val="clear" w:color="auto" w:fill="auto"/>
          </w:tcPr>
          <w:p w14:paraId="7425A8A9"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3F1C0CDA" w14:textId="77777777" w:rsidTr="004603A3">
        <w:trPr>
          <w:trHeight w:val="1073"/>
        </w:trPr>
        <w:tc>
          <w:tcPr>
            <w:tcW w:w="1813" w:type="dxa"/>
            <w:tcBorders>
              <w:top w:val="single" w:sz="6" w:space="0" w:color="auto"/>
              <w:left w:val="single" w:sz="6" w:space="0" w:color="auto"/>
              <w:bottom w:val="single" w:sz="6" w:space="0" w:color="auto"/>
              <w:right w:val="single" w:sz="6" w:space="0" w:color="auto"/>
            </w:tcBorders>
            <w:shd w:val="clear" w:color="auto" w:fill="57576E" w:themeFill="text1" w:themeFillTint="BF"/>
          </w:tcPr>
          <w:p w14:paraId="2C546686"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Stakeholder Engagement Project (SEP)</w:t>
            </w:r>
          </w:p>
        </w:tc>
        <w:tc>
          <w:tcPr>
            <w:tcW w:w="1739"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3CEDEF55"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SEP A: Data Analysis and Action Plan</w:t>
            </w:r>
          </w:p>
        </w:tc>
        <w:tc>
          <w:tcPr>
            <w:tcW w:w="1752"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0F0362C1"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SEP B: School Level Implementation</w:t>
            </w:r>
          </w:p>
        </w:tc>
        <w:tc>
          <w:tcPr>
            <w:tcW w:w="1768" w:type="dxa"/>
            <w:tcBorders>
              <w:top w:val="single" w:sz="6" w:space="0" w:color="auto"/>
              <w:left w:val="single" w:sz="6" w:space="0" w:color="auto"/>
              <w:bottom w:val="single" w:sz="6" w:space="0" w:color="auto"/>
              <w:right w:val="single" w:sz="6" w:space="0" w:color="auto"/>
            </w:tcBorders>
            <w:shd w:val="clear" w:color="auto" w:fill="C4C4D0" w:themeFill="text1" w:themeFillTint="40"/>
          </w:tcPr>
          <w:p w14:paraId="0FF0358C" w14:textId="77777777" w:rsidR="00B76866" w:rsidRPr="009E029F" w:rsidRDefault="00B76866" w:rsidP="009E029F">
            <w:pPr>
              <w:widowControl w:val="0"/>
              <w:autoSpaceDE w:val="0"/>
              <w:autoSpaceDN w:val="0"/>
              <w:adjustRightInd w:val="0"/>
              <w:rPr>
                <w:rFonts w:ascii="Arial" w:hAnsi="Arial" w:cs="Arial"/>
                <w:iCs/>
                <w:color w:val="000000"/>
                <w:sz w:val="22"/>
                <w:szCs w:val="22"/>
              </w:rPr>
            </w:pPr>
            <w:r w:rsidRPr="009E029F">
              <w:rPr>
                <w:rFonts w:ascii="Arial" w:hAnsi="Arial" w:cs="Arial"/>
                <w:iCs/>
                <w:color w:val="000000"/>
                <w:sz w:val="22"/>
                <w:szCs w:val="22"/>
              </w:rPr>
              <w:t>SEP C: Report and School and District Level Recommendations</w:t>
            </w:r>
          </w:p>
        </w:tc>
        <w:tc>
          <w:tcPr>
            <w:tcW w:w="1813" w:type="dxa"/>
            <w:tcBorders>
              <w:top w:val="nil"/>
              <w:left w:val="single" w:sz="6" w:space="0" w:color="auto"/>
              <w:bottom w:val="nil"/>
              <w:right w:val="nil"/>
            </w:tcBorders>
          </w:tcPr>
          <w:p w14:paraId="0D42EE84" w14:textId="77777777" w:rsidR="00B76866" w:rsidRPr="009E029F" w:rsidRDefault="00B76866" w:rsidP="009E029F">
            <w:pPr>
              <w:widowControl w:val="0"/>
              <w:autoSpaceDE w:val="0"/>
              <w:autoSpaceDN w:val="0"/>
              <w:adjustRightInd w:val="0"/>
              <w:rPr>
                <w:rFonts w:ascii="Arial" w:hAnsi="Arial" w:cs="Arial"/>
                <w:sz w:val="22"/>
                <w:szCs w:val="22"/>
              </w:rPr>
            </w:pPr>
          </w:p>
        </w:tc>
        <w:tc>
          <w:tcPr>
            <w:tcW w:w="1948" w:type="dxa"/>
            <w:tcBorders>
              <w:top w:val="nil"/>
              <w:left w:val="nil"/>
              <w:bottom w:val="nil"/>
              <w:right w:val="nil"/>
            </w:tcBorders>
          </w:tcPr>
          <w:p w14:paraId="5BC4E956"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nil"/>
              <w:left w:val="nil"/>
              <w:bottom w:val="nil"/>
              <w:right w:val="nil"/>
            </w:tcBorders>
          </w:tcPr>
          <w:p w14:paraId="2C38689A"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513E4E4" w14:textId="77777777" w:rsidTr="004603A3">
        <w:trPr>
          <w:trHeight w:val="538"/>
        </w:trPr>
        <w:tc>
          <w:tcPr>
            <w:tcW w:w="1813" w:type="dxa"/>
            <w:tcBorders>
              <w:top w:val="single" w:sz="6" w:space="0" w:color="auto"/>
              <w:left w:val="single" w:sz="6" w:space="0" w:color="auto"/>
              <w:bottom w:val="single" w:sz="4" w:space="0" w:color="auto"/>
              <w:right w:val="single" w:sz="6" w:space="0" w:color="auto"/>
            </w:tcBorders>
            <w:shd w:val="clear" w:color="auto" w:fill="57576E" w:themeFill="text1" w:themeFillTint="BF"/>
          </w:tcPr>
          <w:p w14:paraId="3225CFA7"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Program Evaluation (PE)</w:t>
            </w:r>
          </w:p>
        </w:tc>
        <w:tc>
          <w:tcPr>
            <w:tcW w:w="1739" w:type="dxa"/>
            <w:tcBorders>
              <w:top w:val="single" w:sz="6" w:space="0" w:color="auto"/>
              <w:left w:val="single" w:sz="6" w:space="0" w:color="auto"/>
              <w:bottom w:val="nil"/>
              <w:right w:val="single" w:sz="6" w:space="0" w:color="auto"/>
            </w:tcBorders>
          </w:tcPr>
          <w:p w14:paraId="6F9C05F1"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4F9CEB4E"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PE A: Initial Plan</w:t>
            </w:r>
          </w:p>
        </w:tc>
        <w:tc>
          <w:tcPr>
            <w:tcW w:w="1768"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51FBF9CF"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 xml:space="preserve">PE B: Final Plan </w:t>
            </w:r>
          </w:p>
        </w:tc>
        <w:tc>
          <w:tcPr>
            <w:tcW w:w="1813" w:type="dxa"/>
            <w:tcBorders>
              <w:top w:val="single" w:sz="6" w:space="0" w:color="auto"/>
              <w:left w:val="single" w:sz="6" w:space="0" w:color="auto"/>
              <w:bottom w:val="single" w:sz="6" w:space="0" w:color="auto"/>
              <w:right w:val="single" w:sz="6" w:space="0" w:color="auto"/>
            </w:tcBorders>
            <w:shd w:val="clear" w:color="auto" w:fill="E7E7EC" w:themeFill="text1" w:themeFillTint="1A"/>
          </w:tcPr>
          <w:p w14:paraId="4AAB584F"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PE C: Implementation</w:t>
            </w:r>
          </w:p>
        </w:tc>
        <w:tc>
          <w:tcPr>
            <w:tcW w:w="1948" w:type="dxa"/>
            <w:tcBorders>
              <w:top w:val="nil"/>
              <w:left w:val="nil"/>
              <w:bottom w:val="single" w:sz="6" w:space="0" w:color="auto"/>
              <w:right w:val="nil"/>
            </w:tcBorders>
          </w:tcPr>
          <w:p w14:paraId="2A67ADEF" w14:textId="77777777" w:rsidR="00B76866" w:rsidRPr="009E029F" w:rsidRDefault="00B76866" w:rsidP="009E029F">
            <w:pPr>
              <w:widowControl w:val="0"/>
              <w:autoSpaceDE w:val="0"/>
              <w:autoSpaceDN w:val="0"/>
              <w:adjustRightInd w:val="0"/>
              <w:rPr>
                <w:rFonts w:ascii="Arial" w:hAnsi="Arial" w:cs="Arial"/>
                <w:sz w:val="22"/>
                <w:szCs w:val="22"/>
              </w:rPr>
            </w:pPr>
          </w:p>
        </w:tc>
        <w:tc>
          <w:tcPr>
            <w:tcW w:w="1843" w:type="dxa"/>
            <w:tcBorders>
              <w:top w:val="nil"/>
              <w:left w:val="nil"/>
              <w:bottom w:val="single" w:sz="6" w:space="0" w:color="auto"/>
              <w:right w:val="nil"/>
            </w:tcBorders>
          </w:tcPr>
          <w:p w14:paraId="66887E7E" w14:textId="77777777" w:rsidR="00B76866" w:rsidRPr="009E029F" w:rsidRDefault="00B76866" w:rsidP="009E029F">
            <w:pPr>
              <w:widowControl w:val="0"/>
              <w:autoSpaceDE w:val="0"/>
              <w:autoSpaceDN w:val="0"/>
              <w:adjustRightInd w:val="0"/>
              <w:rPr>
                <w:rFonts w:ascii="Arial" w:hAnsi="Arial" w:cs="Arial"/>
                <w:sz w:val="22"/>
                <w:szCs w:val="22"/>
              </w:rPr>
            </w:pPr>
          </w:p>
        </w:tc>
      </w:tr>
      <w:tr w:rsidR="00B76866" w:rsidRPr="009E029F" w14:paraId="764C5AF3" w14:textId="77777777" w:rsidTr="004603A3">
        <w:trPr>
          <w:trHeight w:val="1073"/>
        </w:trPr>
        <w:tc>
          <w:tcPr>
            <w:tcW w:w="1813" w:type="dxa"/>
            <w:tcBorders>
              <w:top w:val="single" w:sz="4" w:space="0" w:color="auto"/>
              <w:left w:val="single" w:sz="6" w:space="0" w:color="auto"/>
              <w:bottom w:val="single" w:sz="4" w:space="0" w:color="auto"/>
              <w:right w:val="single" w:sz="6" w:space="0" w:color="auto"/>
            </w:tcBorders>
            <w:shd w:val="clear" w:color="auto" w:fill="57576E" w:themeFill="text1" w:themeFillTint="BF"/>
          </w:tcPr>
          <w:p w14:paraId="1740FFEF"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 xml:space="preserve">Professional Learning Project (PLP) </w:t>
            </w:r>
          </w:p>
        </w:tc>
        <w:tc>
          <w:tcPr>
            <w:tcW w:w="1739" w:type="dxa"/>
            <w:tcBorders>
              <w:top w:val="nil"/>
              <w:left w:val="single" w:sz="6" w:space="0" w:color="auto"/>
              <w:bottom w:val="nil"/>
              <w:right w:val="single" w:sz="6" w:space="0" w:color="auto"/>
            </w:tcBorders>
          </w:tcPr>
          <w:p w14:paraId="33A7261A"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2E6D88B7"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PLP A: Professional Learning Action Plan</w:t>
            </w:r>
          </w:p>
        </w:tc>
        <w:tc>
          <w:tcPr>
            <w:tcW w:w="1768" w:type="dxa"/>
            <w:tcBorders>
              <w:top w:val="single" w:sz="6" w:space="0" w:color="auto"/>
              <w:left w:val="single" w:sz="6" w:space="0" w:color="auto"/>
              <w:bottom w:val="single" w:sz="6" w:space="0" w:color="auto"/>
              <w:right w:val="single" w:sz="6" w:space="0" w:color="auto"/>
            </w:tcBorders>
          </w:tcPr>
          <w:p w14:paraId="3B22A315" w14:textId="77777777" w:rsidR="00B76866" w:rsidRPr="009E029F" w:rsidRDefault="00B76866" w:rsidP="009E029F">
            <w:pPr>
              <w:widowControl w:val="0"/>
              <w:autoSpaceDE w:val="0"/>
              <w:autoSpaceDN w:val="0"/>
              <w:adjustRightInd w:val="0"/>
              <w:rPr>
                <w:rFonts w:ascii="Arial" w:hAnsi="Arial" w:cs="Arial"/>
                <w:sz w:val="22"/>
                <w:szCs w:val="22"/>
              </w:rPr>
            </w:pPr>
          </w:p>
        </w:tc>
        <w:tc>
          <w:tcPr>
            <w:tcW w:w="1813"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3AD724DC"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B: PLC Action Plan</w:t>
            </w:r>
          </w:p>
        </w:tc>
        <w:tc>
          <w:tcPr>
            <w:tcW w:w="1948"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6AADE9A8"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C: PLC Facilitation</w:t>
            </w:r>
          </w:p>
        </w:tc>
        <w:tc>
          <w:tcPr>
            <w:tcW w:w="1843" w:type="dxa"/>
            <w:tcBorders>
              <w:top w:val="single" w:sz="6" w:space="0" w:color="auto"/>
              <w:left w:val="single" w:sz="6" w:space="0" w:color="auto"/>
              <w:bottom w:val="single" w:sz="6" w:space="0" w:color="auto"/>
              <w:right w:val="single" w:sz="6" w:space="0" w:color="auto"/>
            </w:tcBorders>
            <w:shd w:val="clear" w:color="C0C0C0" w:fill="C4C4D0" w:themeFill="text1" w:themeFillTint="40"/>
          </w:tcPr>
          <w:p w14:paraId="2CE9B4CA"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PLP D: Creation of Professional Learning Module</w:t>
            </w:r>
          </w:p>
        </w:tc>
      </w:tr>
      <w:tr w:rsidR="00B76866" w:rsidRPr="009E029F" w14:paraId="0B664101" w14:textId="77777777" w:rsidTr="004603A3">
        <w:trPr>
          <w:trHeight w:val="88"/>
        </w:trPr>
        <w:tc>
          <w:tcPr>
            <w:tcW w:w="1813" w:type="dxa"/>
            <w:tcBorders>
              <w:top w:val="single" w:sz="4" w:space="0" w:color="auto"/>
              <w:left w:val="single" w:sz="6" w:space="0" w:color="auto"/>
              <w:bottom w:val="single" w:sz="4" w:space="0" w:color="auto"/>
              <w:right w:val="nil"/>
            </w:tcBorders>
            <w:shd w:val="clear" w:color="auto" w:fill="57576E" w:themeFill="text1" w:themeFillTint="BF"/>
          </w:tcPr>
          <w:p w14:paraId="6A4A1715" w14:textId="77777777" w:rsidR="00B76866" w:rsidRPr="009E029F" w:rsidRDefault="00B76866" w:rsidP="009E029F">
            <w:pPr>
              <w:widowControl w:val="0"/>
              <w:autoSpaceDE w:val="0"/>
              <w:autoSpaceDN w:val="0"/>
              <w:adjustRightInd w:val="0"/>
              <w:rPr>
                <w:rFonts w:ascii="Arial" w:hAnsi="Arial" w:cs="Arial"/>
                <w:b/>
                <w:bCs/>
                <w:color w:val="FFFFFF"/>
                <w:sz w:val="22"/>
                <w:szCs w:val="22"/>
              </w:rPr>
            </w:pPr>
            <w:r w:rsidRPr="009E029F">
              <w:rPr>
                <w:rFonts w:ascii="Arial" w:hAnsi="Arial" w:cs="Arial"/>
                <w:b/>
                <w:bCs/>
                <w:color w:val="FFFFFF"/>
                <w:sz w:val="22"/>
                <w:szCs w:val="22"/>
              </w:rPr>
              <w:t>Curriculum Design Project (CDP)</w:t>
            </w:r>
          </w:p>
        </w:tc>
        <w:tc>
          <w:tcPr>
            <w:tcW w:w="1739" w:type="dxa"/>
            <w:tcBorders>
              <w:top w:val="nil"/>
              <w:left w:val="single" w:sz="6" w:space="0" w:color="auto"/>
              <w:bottom w:val="nil"/>
              <w:right w:val="nil"/>
            </w:tcBorders>
          </w:tcPr>
          <w:p w14:paraId="376475BE" w14:textId="77777777" w:rsidR="00B76866" w:rsidRPr="009E029F" w:rsidRDefault="00B76866" w:rsidP="009E029F">
            <w:pPr>
              <w:widowControl w:val="0"/>
              <w:autoSpaceDE w:val="0"/>
              <w:autoSpaceDN w:val="0"/>
              <w:adjustRightInd w:val="0"/>
              <w:rPr>
                <w:rFonts w:ascii="Arial" w:hAnsi="Arial" w:cs="Arial"/>
                <w:sz w:val="22"/>
                <w:szCs w:val="22"/>
              </w:rPr>
            </w:pPr>
          </w:p>
        </w:tc>
        <w:tc>
          <w:tcPr>
            <w:tcW w:w="1752" w:type="dxa"/>
            <w:tcBorders>
              <w:top w:val="single" w:sz="6" w:space="0" w:color="auto"/>
              <w:left w:val="nil"/>
              <w:bottom w:val="nil"/>
              <w:right w:val="single" w:sz="6" w:space="0" w:color="auto"/>
            </w:tcBorders>
          </w:tcPr>
          <w:p w14:paraId="2405D031" w14:textId="77777777" w:rsidR="00B76866" w:rsidRPr="009E029F" w:rsidRDefault="00B76866" w:rsidP="009E029F">
            <w:pPr>
              <w:widowControl w:val="0"/>
              <w:autoSpaceDE w:val="0"/>
              <w:autoSpaceDN w:val="0"/>
              <w:adjustRightInd w:val="0"/>
              <w:rPr>
                <w:rFonts w:ascii="Arial" w:hAnsi="Arial" w:cs="Arial"/>
                <w:sz w:val="22"/>
                <w:szCs w:val="22"/>
              </w:rPr>
            </w:pPr>
          </w:p>
        </w:tc>
        <w:tc>
          <w:tcPr>
            <w:tcW w:w="1768"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0E10BD4C" w14:textId="77777777" w:rsidR="00B76866" w:rsidRPr="009E029F" w:rsidRDefault="00B76866" w:rsidP="009E029F">
            <w:pPr>
              <w:widowControl w:val="0"/>
              <w:autoSpaceDE w:val="0"/>
              <w:autoSpaceDN w:val="0"/>
              <w:adjustRightInd w:val="0"/>
              <w:rPr>
                <w:rFonts w:ascii="Arial" w:hAnsi="Arial" w:cs="Arial"/>
                <w:sz w:val="22"/>
                <w:szCs w:val="22"/>
              </w:rPr>
            </w:pPr>
            <w:r w:rsidRPr="009E029F">
              <w:rPr>
                <w:rFonts w:ascii="Arial" w:hAnsi="Arial" w:cs="Arial"/>
                <w:sz w:val="22"/>
                <w:szCs w:val="22"/>
              </w:rPr>
              <w:t>CDP A: Plan with Strong Foundation</w:t>
            </w:r>
          </w:p>
        </w:tc>
        <w:tc>
          <w:tcPr>
            <w:tcW w:w="1813"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333AC9C1"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CDP B: Design Unit</w:t>
            </w:r>
          </w:p>
        </w:tc>
        <w:tc>
          <w:tcPr>
            <w:tcW w:w="1948" w:type="dxa"/>
            <w:tcBorders>
              <w:top w:val="single" w:sz="6" w:space="0" w:color="auto"/>
              <w:left w:val="single" w:sz="6" w:space="0" w:color="auto"/>
              <w:bottom w:val="single" w:sz="6" w:space="0" w:color="auto"/>
              <w:right w:val="single" w:sz="6" w:space="0" w:color="auto"/>
            </w:tcBorders>
            <w:shd w:val="clear" w:color="C0C0C0" w:fill="E7E7EC" w:themeFill="text1" w:themeFillTint="1A"/>
          </w:tcPr>
          <w:p w14:paraId="715AACFA" w14:textId="77777777" w:rsidR="00B76866" w:rsidRPr="009E029F" w:rsidRDefault="00B76866" w:rsidP="009E029F">
            <w:pPr>
              <w:widowControl w:val="0"/>
              <w:autoSpaceDE w:val="0"/>
              <w:autoSpaceDN w:val="0"/>
              <w:adjustRightInd w:val="0"/>
              <w:rPr>
                <w:rFonts w:ascii="Arial" w:hAnsi="Arial" w:cs="Arial"/>
                <w:iCs/>
                <w:sz w:val="22"/>
                <w:szCs w:val="22"/>
              </w:rPr>
            </w:pPr>
            <w:r w:rsidRPr="009E029F">
              <w:rPr>
                <w:rFonts w:ascii="Arial" w:hAnsi="Arial" w:cs="Arial"/>
                <w:iCs/>
                <w:sz w:val="22"/>
                <w:szCs w:val="22"/>
              </w:rPr>
              <w:t>CDP C: Implementation and Assessment</w:t>
            </w:r>
          </w:p>
        </w:tc>
        <w:tc>
          <w:tcPr>
            <w:tcW w:w="1843" w:type="dxa"/>
            <w:tcBorders>
              <w:top w:val="single" w:sz="6" w:space="0" w:color="auto"/>
              <w:left w:val="single" w:sz="6" w:space="0" w:color="auto"/>
              <w:bottom w:val="nil"/>
              <w:right w:val="nil"/>
            </w:tcBorders>
          </w:tcPr>
          <w:p w14:paraId="3EAAF80B" w14:textId="77777777" w:rsidR="00B76866" w:rsidRPr="009E029F" w:rsidRDefault="00B76866" w:rsidP="009E029F">
            <w:pPr>
              <w:widowControl w:val="0"/>
              <w:autoSpaceDE w:val="0"/>
              <w:autoSpaceDN w:val="0"/>
              <w:adjustRightInd w:val="0"/>
              <w:rPr>
                <w:rFonts w:ascii="Arial" w:hAnsi="Arial" w:cs="Arial"/>
                <w:sz w:val="22"/>
                <w:szCs w:val="22"/>
              </w:rPr>
            </w:pPr>
          </w:p>
        </w:tc>
      </w:tr>
    </w:tbl>
    <w:p w14:paraId="0226A937" w14:textId="50175142" w:rsidR="003C4DF5" w:rsidRDefault="003C4DF5" w:rsidP="00041575"/>
    <w:p w14:paraId="432831DE" w14:textId="77777777" w:rsidR="003C4DF5" w:rsidRDefault="003C4DF5" w:rsidP="003C4DF5">
      <w:pPr>
        <w:jc w:val="center"/>
        <w:rPr>
          <w:rFonts w:ascii="Arial" w:eastAsia="Times New Roman" w:hAnsi="Arial" w:cs="Arial"/>
          <w:b/>
          <w:bCs/>
          <w:color w:val="FFFFFF"/>
        </w:rPr>
      </w:pPr>
    </w:p>
    <w:p w14:paraId="5B456467" w14:textId="77777777" w:rsidR="00C844CB" w:rsidRDefault="00C844CB" w:rsidP="003C4DF5">
      <w:pPr>
        <w:jc w:val="center"/>
        <w:rPr>
          <w:rFonts w:ascii="Arial" w:eastAsia="Times New Roman" w:hAnsi="Arial" w:cs="Arial"/>
          <w:b/>
          <w:bCs/>
          <w:color w:val="FFFFFF"/>
        </w:rPr>
      </w:pPr>
    </w:p>
    <w:p w14:paraId="4DE98468" w14:textId="77777777" w:rsidR="00C844CB" w:rsidRDefault="00C844CB" w:rsidP="00C844CB">
      <w:pPr>
        <w:rPr>
          <w:rFonts w:ascii="Arial" w:eastAsia="Times New Roman" w:hAnsi="Arial" w:cs="Arial"/>
          <w:b/>
          <w:bCs/>
          <w:color w:val="FFFFFF"/>
        </w:rPr>
        <w:sectPr w:rsidR="00C844CB" w:rsidSect="009458FC">
          <w:pgSz w:w="15840" w:h="12240" w:orient="landscape"/>
          <w:pgMar w:top="1440" w:right="1440" w:bottom="1440" w:left="1440" w:header="720" w:footer="720" w:gutter="0"/>
          <w:cols w:space="720"/>
          <w:docGrid w:linePitch="360"/>
        </w:sectPr>
      </w:pPr>
    </w:p>
    <w:tbl>
      <w:tblPr>
        <w:tblW w:w="0" w:type="auto"/>
        <w:tblInd w:w="108" w:type="dxa"/>
        <w:tblLook w:val="04A0" w:firstRow="1" w:lastRow="0" w:firstColumn="1" w:lastColumn="0" w:noHBand="0" w:noVBand="1"/>
      </w:tblPr>
      <w:tblGrid>
        <w:gridCol w:w="1205"/>
        <w:gridCol w:w="321"/>
        <w:gridCol w:w="321"/>
        <w:gridCol w:w="321"/>
        <w:gridCol w:w="321"/>
        <w:gridCol w:w="316"/>
        <w:gridCol w:w="321"/>
        <w:gridCol w:w="321"/>
        <w:gridCol w:w="321"/>
        <w:gridCol w:w="321"/>
        <w:gridCol w:w="321"/>
        <w:gridCol w:w="321"/>
        <w:gridCol w:w="321"/>
        <w:gridCol w:w="322"/>
        <w:gridCol w:w="317"/>
        <w:gridCol w:w="313"/>
        <w:gridCol w:w="326"/>
        <w:gridCol w:w="322"/>
        <w:gridCol w:w="322"/>
        <w:gridCol w:w="322"/>
        <w:gridCol w:w="322"/>
        <w:gridCol w:w="322"/>
        <w:gridCol w:w="317"/>
        <w:gridCol w:w="313"/>
        <w:gridCol w:w="322"/>
        <w:gridCol w:w="322"/>
        <w:gridCol w:w="322"/>
        <w:gridCol w:w="322"/>
        <w:gridCol w:w="322"/>
        <w:gridCol w:w="322"/>
        <w:gridCol w:w="322"/>
        <w:gridCol w:w="322"/>
        <w:gridCol w:w="317"/>
        <w:gridCol w:w="322"/>
        <w:gridCol w:w="322"/>
        <w:gridCol w:w="322"/>
        <w:gridCol w:w="322"/>
        <w:gridCol w:w="317"/>
      </w:tblGrid>
      <w:tr w:rsidR="00C55436" w:rsidRPr="003C4DF5" w14:paraId="72284B52" w14:textId="77777777" w:rsidTr="004F1B9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A43926"/>
            <w:noWrap/>
            <w:vAlign w:val="bottom"/>
            <w:hideMark/>
          </w:tcPr>
          <w:p w14:paraId="20365EB3" w14:textId="0198ADD2"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lastRenderedPageBreak/>
              <w:t>EVI</w:t>
            </w:r>
            <w:r w:rsidR="004F1B90">
              <w:rPr>
                <w:rFonts w:ascii="Arial" w:eastAsia="Times New Roman" w:hAnsi="Arial" w:cs="Arial"/>
                <w:b/>
                <w:bCs/>
                <w:color w:val="FFFFFF"/>
              </w:rPr>
              <w:t>-</w:t>
            </w:r>
            <w:r w:rsidRPr="003C4DF5">
              <w:rPr>
                <w:rFonts w:ascii="Arial" w:eastAsia="Times New Roman" w:hAnsi="Arial" w:cs="Arial"/>
                <w:b/>
                <w:bCs/>
                <w:color w:val="FFFFFF"/>
              </w:rPr>
              <w:t>DENCE ALIGN</w:t>
            </w:r>
            <w:r w:rsidR="004F1B90">
              <w:rPr>
                <w:rFonts w:ascii="Arial" w:eastAsia="Times New Roman" w:hAnsi="Arial" w:cs="Arial"/>
                <w:b/>
                <w:bCs/>
                <w:color w:val="FFFFFF"/>
              </w:rPr>
              <w:t>-</w:t>
            </w:r>
            <w:r w:rsidRPr="003C4DF5">
              <w:rPr>
                <w:rFonts w:ascii="Arial" w:eastAsia="Times New Roman" w:hAnsi="Arial" w:cs="Arial"/>
                <w:b/>
                <w:bCs/>
                <w:color w:val="FFFFFF"/>
              </w:rPr>
              <w:t>MENT</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0DBC9F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ADF66B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774427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2277E5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025B92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23CCAD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13E3A0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B44E08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C67826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A02629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88D051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509DD3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6792D6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1CE88E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B66D54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310794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A088D8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5294E0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CA2426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7DAFCB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71D6CB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EE094E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8BD356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DB5FE2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9E3899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921350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9FC0D9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5A2D8C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362886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618CAD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02A5CA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430E4C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2C69BE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857204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17DB18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E0FBC2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CB18AD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3B2602D9"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DE745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700</w:t>
            </w:r>
          </w:p>
        </w:tc>
        <w:tc>
          <w:tcPr>
            <w:tcW w:w="0" w:type="auto"/>
            <w:tcBorders>
              <w:top w:val="nil"/>
              <w:left w:val="nil"/>
              <w:bottom w:val="single" w:sz="4" w:space="0" w:color="auto"/>
              <w:right w:val="single" w:sz="4" w:space="0" w:color="auto"/>
            </w:tcBorders>
            <w:shd w:val="clear" w:color="auto" w:fill="auto"/>
            <w:noWrap/>
            <w:vAlign w:val="center"/>
            <w:hideMark/>
          </w:tcPr>
          <w:p w14:paraId="0720ED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54C58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E64A7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C4766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0005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8D9E15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9A61D9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74CB28E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0EC7B4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B426BD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E31275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EC04DE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27AD5A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D62CC5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245342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3EF08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437160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5452B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DF650A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D821C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387376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5659B5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60493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9683A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1452C8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5C9298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14A0F2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13359F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A0EADD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03121C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7E87F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D6271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4A379D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E86E9E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8C81B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FE191C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BA2446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48908F7E"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480ED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702</w:t>
            </w:r>
          </w:p>
        </w:tc>
        <w:tc>
          <w:tcPr>
            <w:tcW w:w="0" w:type="auto"/>
            <w:tcBorders>
              <w:top w:val="nil"/>
              <w:left w:val="nil"/>
              <w:bottom w:val="single" w:sz="4" w:space="0" w:color="auto"/>
              <w:right w:val="single" w:sz="4" w:space="0" w:color="auto"/>
            </w:tcBorders>
            <w:shd w:val="clear" w:color="auto" w:fill="auto"/>
            <w:noWrap/>
            <w:vAlign w:val="center"/>
            <w:hideMark/>
          </w:tcPr>
          <w:p w14:paraId="336EC11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AF2B83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C930C6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04F71C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2CCDF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8A6DCD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471D8F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1E9D45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2775FD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8A48F4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C19D35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CDEE2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358D0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96FC2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F7325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F7206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48075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F326E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CB82C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096BB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19B186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60465E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1C590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344030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334106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F66D34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6C5298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4D72A3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D7B315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A2164C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24BFC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2DEDF3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B25D5E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58B32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82E1A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BB5972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074B6A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7F767C59"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DDB8C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704</w:t>
            </w:r>
          </w:p>
        </w:tc>
        <w:tc>
          <w:tcPr>
            <w:tcW w:w="0" w:type="auto"/>
            <w:tcBorders>
              <w:top w:val="nil"/>
              <w:left w:val="nil"/>
              <w:bottom w:val="single" w:sz="4" w:space="0" w:color="auto"/>
              <w:right w:val="single" w:sz="4" w:space="0" w:color="auto"/>
            </w:tcBorders>
            <w:shd w:val="clear" w:color="auto" w:fill="auto"/>
            <w:noWrap/>
            <w:vAlign w:val="center"/>
            <w:hideMark/>
          </w:tcPr>
          <w:p w14:paraId="11077D1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757D06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E3A7F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EB045D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B7414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F31695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5A256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0FE581D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2B333B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FD454D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FC88A8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B7690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E910D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DB28EF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23BF5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46F971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80503C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36EFE1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416FB3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0B1648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06A2AD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3FA62D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7AF42D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9A4702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46E47A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5C09FB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9BB666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555399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19029F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2A6616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3F2F47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A989F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C24C1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91EC04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BC4548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5EB204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4840F7F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r>
      <w:tr w:rsidR="003C4DF5" w:rsidRPr="003C4DF5" w14:paraId="3ABDBD39"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8D618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706</w:t>
            </w:r>
          </w:p>
        </w:tc>
        <w:tc>
          <w:tcPr>
            <w:tcW w:w="0" w:type="auto"/>
            <w:tcBorders>
              <w:top w:val="nil"/>
              <w:left w:val="nil"/>
              <w:bottom w:val="single" w:sz="4" w:space="0" w:color="auto"/>
              <w:right w:val="single" w:sz="4" w:space="0" w:color="auto"/>
            </w:tcBorders>
            <w:shd w:val="clear" w:color="auto" w:fill="auto"/>
            <w:noWrap/>
            <w:vAlign w:val="center"/>
            <w:hideMark/>
          </w:tcPr>
          <w:p w14:paraId="6DE495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3F6E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D85D15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1BDD9F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B60ACC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6D04CE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022AC6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6D3DDD7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966E2F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B1E26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EC81C0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DE903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F326B5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C4D965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78D73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88F255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697D51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9D5C6F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93DD66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45718D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C61C24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D662E0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3FF8F8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327D4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1FD90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79481B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741B48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B797D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448725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5825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2968B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47C60A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295A6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21FE00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BE11F6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67E0C6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3CAFAE4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5D4B8AB5"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110EF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708</w:t>
            </w:r>
          </w:p>
        </w:tc>
        <w:tc>
          <w:tcPr>
            <w:tcW w:w="0" w:type="auto"/>
            <w:tcBorders>
              <w:top w:val="nil"/>
              <w:left w:val="nil"/>
              <w:bottom w:val="single" w:sz="4" w:space="0" w:color="auto"/>
              <w:right w:val="single" w:sz="4" w:space="0" w:color="auto"/>
            </w:tcBorders>
            <w:shd w:val="clear" w:color="auto" w:fill="auto"/>
            <w:noWrap/>
            <w:vAlign w:val="center"/>
            <w:hideMark/>
          </w:tcPr>
          <w:p w14:paraId="557823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CE667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25D33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C23AE1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FDA26B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F0BC7E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200637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53F402B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3196C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156815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EAD8F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37720F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C392BA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84B8F4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C4CE8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A33867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5BADF2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D0F6CB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3C9FC3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6DCFCF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6E100F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0EF0C4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DB5CB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23F006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5FECDC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B290FC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14F36E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6F964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87F37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390B78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1DE176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03598D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334A38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57259D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EEC96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55EEAF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25698CC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0A60C32B"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1533B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EDCI 710</w:t>
            </w:r>
          </w:p>
        </w:tc>
        <w:tc>
          <w:tcPr>
            <w:tcW w:w="0" w:type="auto"/>
            <w:tcBorders>
              <w:top w:val="nil"/>
              <w:left w:val="nil"/>
              <w:bottom w:val="single" w:sz="4" w:space="0" w:color="auto"/>
              <w:right w:val="single" w:sz="4" w:space="0" w:color="auto"/>
            </w:tcBorders>
            <w:shd w:val="clear" w:color="auto" w:fill="auto"/>
            <w:noWrap/>
            <w:vAlign w:val="center"/>
            <w:hideMark/>
          </w:tcPr>
          <w:p w14:paraId="666DFE3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4BFA00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66A66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AF8E29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91A489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05FEBD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AE6DA1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654A69E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2CE3EF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D52D82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E3B60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6F4025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A0A02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D171B2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A792D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5C66C1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82E75C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969BDB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8A1096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4F3678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8D854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E32839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2F01E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0DEBAA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BAC0CC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273639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FC1941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05C161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7C77BF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AEC95B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13965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1E5909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EE7C80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CF21EC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F933E3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EC684D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40E41E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7E4ADC16" w14:textId="77777777" w:rsidTr="004F1B90">
        <w:trPr>
          <w:trHeight w:val="300"/>
        </w:trPr>
        <w:tc>
          <w:tcPr>
            <w:tcW w:w="0" w:type="auto"/>
            <w:tcBorders>
              <w:top w:val="nil"/>
              <w:left w:val="nil"/>
              <w:bottom w:val="nil"/>
              <w:right w:val="nil"/>
            </w:tcBorders>
            <w:shd w:val="clear" w:color="000000" w:fill="D2533C"/>
            <w:noWrap/>
            <w:vAlign w:val="bottom"/>
            <w:hideMark/>
          </w:tcPr>
          <w:p w14:paraId="3D2C0D2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E027F4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0D9409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98F1E5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28AFE3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9484AD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56B19E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8CD94F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1D9F1E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122CB2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ED901B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622D1A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0D287D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7B1344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42FF32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E8F9A7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624F69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315876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BF948B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568B3A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CC1200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7F5966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3972D8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9B98A0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DF0F20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F82CFD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86B386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45F991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280E0B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53ACD9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BEECBC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30CD05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DA23A4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3A396D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5DF253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CA306F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54F323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A46EEF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1D2A7BB1" w14:textId="77777777" w:rsidTr="004F1B9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A43926"/>
            <w:vAlign w:val="bottom"/>
            <w:hideMark/>
          </w:tcPr>
          <w:p w14:paraId="18EA2E1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EDCI 700</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AF6994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163BEE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A9F195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49C7A7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2123EB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0FC70A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3F7BB5A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7F3B9F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C32998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C3833C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327E09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BDFE5A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7795D7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60327A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215C6F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87F485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6067A6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191E07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45CE73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B1EBC1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5227E0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74A551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9B05A0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D7AC1B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96771F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08BBF6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4C3AFF3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E5D427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2ACC6BA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F4AF95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7A4CCC0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F3D37A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A8E257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5A41226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0FD2664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15AB3C0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single" w:sz="4" w:space="0" w:color="auto"/>
            </w:tcBorders>
            <w:shd w:val="clear" w:color="000000" w:fill="A43926"/>
            <w:noWrap/>
            <w:vAlign w:val="center"/>
            <w:hideMark/>
          </w:tcPr>
          <w:p w14:paraId="652A271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4380BF2A" w14:textId="77777777" w:rsidTr="00A52B62">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D80315" w14:textId="068318B7"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Compre</w:t>
            </w:r>
            <w:r w:rsidR="004F1B90">
              <w:rPr>
                <w:rFonts w:ascii="Arial" w:eastAsia="Times New Roman" w:hAnsi="Arial" w:cs="Arial"/>
                <w:b/>
                <w:bCs/>
                <w:color w:val="292934"/>
              </w:rPr>
              <w:t>-</w:t>
            </w:r>
            <w:r w:rsidRPr="003C4DF5">
              <w:rPr>
                <w:rFonts w:ascii="Arial" w:eastAsia="Times New Roman" w:hAnsi="Arial" w:cs="Arial"/>
                <w:b/>
                <w:bCs/>
                <w:color w:val="292934"/>
              </w:rPr>
              <w:t>hensive</w:t>
            </w:r>
            <w:proofErr w:type="spellEnd"/>
            <w:r w:rsidRPr="003C4DF5">
              <w:rPr>
                <w:rFonts w:ascii="Arial" w:eastAsia="Times New Roman" w:hAnsi="Arial" w:cs="Arial"/>
                <w:b/>
                <w:bCs/>
                <w:color w:val="292934"/>
              </w:rPr>
              <w:t xml:space="preserve"> Needs Assess</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ment</w:t>
            </w:r>
            <w:proofErr w:type="spellEnd"/>
            <w:r w:rsidRPr="003C4DF5">
              <w:rPr>
                <w:rFonts w:ascii="Arial" w:eastAsia="Times New Roman" w:hAnsi="Arial" w:cs="Arial"/>
                <w:b/>
                <w:bCs/>
                <w:color w:val="292934"/>
              </w:rPr>
              <w:t xml:space="preserve"> (CNA)</w:t>
            </w:r>
            <w:r w:rsidRPr="003C4DF5">
              <w:rPr>
                <w:rFonts w:ascii="Arial" w:eastAsia="Times New Roman" w:hAnsi="Arial" w:cs="Arial"/>
                <w:color w:val="292934"/>
              </w:rPr>
              <w:t xml:space="preserve"> </w:t>
            </w:r>
            <w:r w:rsidRPr="003C4DF5">
              <w:rPr>
                <w:rFonts w:ascii="Arial" w:eastAsia="Times New Roman" w:hAnsi="Arial" w:cs="Arial"/>
                <w:b/>
                <w:bCs/>
                <w:color w:val="292934"/>
              </w:rPr>
              <w:t>A</w:t>
            </w:r>
            <w:r w:rsidRPr="003C4DF5">
              <w:rPr>
                <w:rFonts w:ascii="Arial" w:eastAsia="Times New Roman" w:hAnsi="Arial" w:cs="Arial"/>
                <w:color w:val="292934"/>
              </w:rPr>
              <w:t xml:space="preserve"> - School level </w:t>
            </w:r>
            <w:proofErr w:type="spellStart"/>
            <w:r w:rsidRPr="003C4DF5">
              <w:rPr>
                <w:rFonts w:ascii="Arial" w:eastAsia="Times New Roman" w:hAnsi="Arial" w:cs="Arial"/>
                <w:color w:val="292934"/>
              </w:rPr>
              <w:t>imple</w:t>
            </w:r>
            <w:r w:rsidR="004F1B90">
              <w:rPr>
                <w:rFonts w:ascii="Arial" w:eastAsia="Times New Roman" w:hAnsi="Arial" w:cs="Arial"/>
                <w:color w:val="292934"/>
              </w:rPr>
              <w:t>-</w:t>
            </w:r>
            <w:r w:rsidRPr="003C4DF5">
              <w:rPr>
                <w:rFonts w:ascii="Arial" w:eastAsia="Times New Roman" w:hAnsi="Arial" w:cs="Arial"/>
                <w:color w:val="292934"/>
              </w:rPr>
              <w:t>menta</w:t>
            </w:r>
            <w:r w:rsidR="004F1B90">
              <w:rPr>
                <w:rFonts w:ascii="Arial" w:eastAsia="Times New Roman" w:hAnsi="Arial" w:cs="Arial"/>
                <w:color w:val="292934"/>
              </w:rPr>
              <w:t>-</w:t>
            </w:r>
            <w:r w:rsidRPr="003C4DF5">
              <w:rPr>
                <w:rFonts w:ascii="Arial" w:eastAsia="Times New Roman" w:hAnsi="Arial" w:cs="Arial"/>
                <w:color w:val="292934"/>
              </w:rPr>
              <w:t>tion</w:t>
            </w:r>
            <w:proofErr w:type="spellEnd"/>
            <w:r w:rsidRPr="003C4DF5">
              <w:rPr>
                <w:rFonts w:ascii="Arial" w:eastAsia="Times New Roman" w:hAnsi="Arial" w:cs="Arial"/>
                <w:color w:val="292934"/>
              </w:rPr>
              <w:t xml:space="preserve"> and analysis</w:t>
            </w:r>
          </w:p>
        </w:tc>
        <w:tc>
          <w:tcPr>
            <w:tcW w:w="0" w:type="auto"/>
            <w:tcBorders>
              <w:top w:val="nil"/>
              <w:left w:val="nil"/>
              <w:bottom w:val="single" w:sz="4" w:space="0" w:color="auto"/>
              <w:right w:val="single" w:sz="4" w:space="0" w:color="auto"/>
            </w:tcBorders>
            <w:shd w:val="clear" w:color="auto" w:fill="auto"/>
            <w:noWrap/>
            <w:vAlign w:val="center"/>
            <w:hideMark/>
          </w:tcPr>
          <w:p w14:paraId="56FADE9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396BB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2E74DA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E9B2D2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21F119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CF1EB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7F4AD6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10AE0FA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09A75F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AB92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118F94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61F11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0DCE7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5BA334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34E366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A8936A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D0271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1C7E96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xml:space="preserve">X </w:t>
            </w:r>
          </w:p>
        </w:tc>
        <w:tc>
          <w:tcPr>
            <w:tcW w:w="0" w:type="auto"/>
            <w:tcBorders>
              <w:top w:val="nil"/>
              <w:left w:val="nil"/>
              <w:bottom w:val="single" w:sz="4" w:space="0" w:color="auto"/>
              <w:right w:val="single" w:sz="4" w:space="0" w:color="auto"/>
            </w:tcBorders>
            <w:shd w:val="clear" w:color="auto" w:fill="auto"/>
            <w:noWrap/>
            <w:vAlign w:val="center"/>
            <w:hideMark/>
          </w:tcPr>
          <w:p w14:paraId="2D51E1F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956C0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03182A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66D11A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4A681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E87237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167D38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72A0F2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394E8D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2B67D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DF6338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922E0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A0DC21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CDBB4D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3B45BD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341D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F5C7B8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FC0D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5AE871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1586CE55" w14:textId="77777777" w:rsidTr="00A52B6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D329163" w14:textId="6E57D136"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lastRenderedPageBreak/>
              <w:t>Organi</w:t>
            </w:r>
            <w:r w:rsidR="004F1B90">
              <w:rPr>
                <w:rFonts w:ascii="Arial" w:eastAsia="Times New Roman" w:hAnsi="Arial" w:cs="Arial"/>
                <w:b/>
                <w:bCs/>
                <w:color w:val="292934"/>
              </w:rPr>
              <w:t>-</w:t>
            </w:r>
            <w:r w:rsidRPr="003C4DF5">
              <w:rPr>
                <w:rFonts w:ascii="Arial" w:eastAsia="Times New Roman" w:hAnsi="Arial" w:cs="Arial"/>
                <w:b/>
                <w:bCs/>
                <w:color w:val="292934"/>
              </w:rPr>
              <w:t>zational</w:t>
            </w:r>
            <w:proofErr w:type="spellEnd"/>
            <w:r w:rsidRPr="003C4DF5">
              <w:rPr>
                <w:rFonts w:ascii="Arial" w:eastAsia="Times New Roman" w:hAnsi="Arial" w:cs="Arial"/>
                <w:b/>
                <w:bCs/>
                <w:color w:val="292934"/>
              </w:rPr>
              <w:t xml:space="preserve"> Analysis (OA)</w:t>
            </w:r>
            <w:r w:rsidRPr="003C4DF5">
              <w:rPr>
                <w:rFonts w:ascii="Arial" w:eastAsia="Times New Roman" w:hAnsi="Arial" w:cs="Arial"/>
                <w:color w:val="292934"/>
              </w:rPr>
              <w:t xml:space="preserve"> School level analysis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0068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BE27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F453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DFCBD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9CB8A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6395B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733AD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5A413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87631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F0A1A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63DB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B4CB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2B904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4BD4A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290B9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AE774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23777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AB472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D4A59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E15B3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74F9C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9F85D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DE393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45979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D681D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40994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4445A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004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24133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01FDF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9F16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2E1D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1CB35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90A7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251D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FB69B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B12A66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6071EF5D"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6FA651BE" w14:textId="7746C313"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t>Stake</w:t>
            </w:r>
            <w:r w:rsidR="004F1B90">
              <w:rPr>
                <w:rFonts w:ascii="Arial" w:eastAsia="Times New Roman" w:hAnsi="Arial" w:cs="Arial"/>
                <w:b/>
                <w:bCs/>
                <w:color w:val="292934"/>
              </w:rPr>
              <w:t>-</w:t>
            </w:r>
            <w:r w:rsidRPr="003C4DF5">
              <w:rPr>
                <w:rFonts w:ascii="Arial" w:eastAsia="Times New Roman" w:hAnsi="Arial" w:cs="Arial"/>
                <w:b/>
                <w:bCs/>
                <w:color w:val="292934"/>
              </w:rPr>
              <w:t>holder Engage</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ment</w:t>
            </w:r>
            <w:proofErr w:type="spellEnd"/>
            <w:r w:rsidRPr="003C4DF5">
              <w:rPr>
                <w:rFonts w:ascii="Arial" w:eastAsia="Times New Roman" w:hAnsi="Arial" w:cs="Arial"/>
                <w:b/>
                <w:bCs/>
                <w:color w:val="292934"/>
              </w:rPr>
              <w:t xml:space="preserve"> Plan (SEP) A</w:t>
            </w:r>
            <w:r w:rsidRPr="003C4DF5">
              <w:rPr>
                <w:rFonts w:ascii="Arial" w:eastAsia="Times New Roman" w:hAnsi="Arial" w:cs="Arial"/>
                <w:color w:val="292934"/>
              </w:rPr>
              <w:t xml:space="preserve"> - Data analysis and action plan</w:t>
            </w:r>
          </w:p>
        </w:tc>
        <w:tc>
          <w:tcPr>
            <w:tcW w:w="0" w:type="auto"/>
            <w:tcBorders>
              <w:top w:val="nil"/>
              <w:left w:val="nil"/>
              <w:bottom w:val="single" w:sz="4" w:space="0" w:color="auto"/>
              <w:right w:val="single" w:sz="4" w:space="0" w:color="auto"/>
            </w:tcBorders>
            <w:shd w:val="clear" w:color="auto" w:fill="auto"/>
            <w:noWrap/>
            <w:vAlign w:val="center"/>
            <w:hideMark/>
          </w:tcPr>
          <w:p w14:paraId="5A9ACF1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006D8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BA11F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4F0F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620531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11FC5F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AFA41D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DBC95E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6D036C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CD26B6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6F12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32983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A94584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0C0A4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0F398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C3F2A4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E4669C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E55815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14F36F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FBF46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ADBCB0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D0829E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D3C476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C8C150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50EB8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0C351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01E52E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65FD0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4C5CB2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310243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D4AF60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FCE2BE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3777CA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F632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F330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098512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E6E16E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11EFE431" w14:textId="77777777" w:rsidTr="004F1B90">
        <w:trPr>
          <w:trHeight w:val="300"/>
        </w:trPr>
        <w:tc>
          <w:tcPr>
            <w:tcW w:w="0" w:type="auto"/>
            <w:tcBorders>
              <w:top w:val="nil"/>
              <w:left w:val="nil"/>
              <w:bottom w:val="nil"/>
              <w:right w:val="nil"/>
            </w:tcBorders>
            <w:shd w:val="clear" w:color="000000" w:fill="D2533C"/>
            <w:noWrap/>
            <w:vAlign w:val="bottom"/>
            <w:hideMark/>
          </w:tcPr>
          <w:p w14:paraId="0DF8B36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907507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8A7654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8E4885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2504D7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DB9E8A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02082D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A47BF3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D80077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3AB093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38D6A8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33CBE7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C62E97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9A4449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DE8291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E7C9E0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DC79AD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D8BB5D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3CCF36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8A32DC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71F35C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36000D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50E272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B01E41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297C15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2E0D39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621148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E1E4BD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B51A45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61B9BD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C35698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81E60A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06D81E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41DB2C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260E5D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A5E6FF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3FAA1D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1205F2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330FEA23" w14:textId="77777777" w:rsidTr="004F1B90">
        <w:trPr>
          <w:trHeight w:val="300"/>
        </w:trPr>
        <w:tc>
          <w:tcPr>
            <w:tcW w:w="0" w:type="auto"/>
            <w:tcBorders>
              <w:top w:val="nil"/>
              <w:left w:val="nil"/>
              <w:bottom w:val="nil"/>
              <w:right w:val="nil"/>
            </w:tcBorders>
            <w:shd w:val="clear" w:color="000000" w:fill="A43926"/>
            <w:vAlign w:val="bottom"/>
            <w:hideMark/>
          </w:tcPr>
          <w:p w14:paraId="3B11F10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EDCI 702</w:t>
            </w:r>
          </w:p>
        </w:tc>
        <w:tc>
          <w:tcPr>
            <w:tcW w:w="0" w:type="auto"/>
            <w:tcBorders>
              <w:top w:val="nil"/>
              <w:left w:val="nil"/>
              <w:bottom w:val="nil"/>
              <w:right w:val="nil"/>
            </w:tcBorders>
            <w:shd w:val="clear" w:color="000000" w:fill="A43926"/>
            <w:noWrap/>
            <w:vAlign w:val="center"/>
            <w:hideMark/>
          </w:tcPr>
          <w:p w14:paraId="3A58B9D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nil"/>
              <w:left w:val="nil"/>
              <w:bottom w:val="nil"/>
              <w:right w:val="nil"/>
            </w:tcBorders>
            <w:shd w:val="clear" w:color="000000" w:fill="A43926"/>
            <w:noWrap/>
            <w:vAlign w:val="center"/>
            <w:hideMark/>
          </w:tcPr>
          <w:p w14:paraId="78DD4EB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nil"/>
              <w:left w:val="nil"/>
              <w:bottom w:val="nil"/>
              <w:right w:val="nil"/>
            </w:tcBorders>
            <w:shd w:val="clear" w:color="000000" w:fill="A43926"/>
            <w:noWrap/>
            <w:vAlign w:val="center"/>
            <w:hideMark/>
          </w:tcPr>
          <w:p w14:paraId="5D21500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nil"/>
              <w:left w:val="nil"/>
              <w:bottom w:val="nil"/>
              <w:right w:val="nil"/>
            </w:tcBorders>
            <w:shd w:val="clear" w:color="000000" w:fill="A43926"/>
            <w:noWrap/>
            <w:vAlign w:val="center"/>
            <w:hideMark/>
          </w:tcPr>
          <w:p w14:paraId="62088B3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nil"/>
              <w:left w:val="nil"/>
              <w:bottom w:val="nil"/>
              <w:right w:val="nil"/>
            </w:tcBorders>
            <w:shd w:val="clear" w:color="000000" w:fill="A43926"/>
            <w:noWrap/>
            <w:vAlign w:val="center"/>
            <w:hideMark/>
          </w:tcPr>
          <w:p w14:paraId="7CD09E6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nil"/>
              <w:left w:val="nil"/>
              <w:bottom w:val="nil"/>
              <w:right w:val="nil"/>
            </w:tcBorders>
            <w:shd w:val="clear" w:color="000000" w:fill="A43926"/>
            <w:noWrap/>
            <w:vAlign w:val="center"/>
            <w:hideMark/>
          </w:tcPr>
          <w:p w14:paraId="6A5AD4A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nil"/>
              <w:left w:val="nil"/>
              <w:bottom w:val="nil"/>
              <w:right w:val="nil"/>
            </w:tcBorders>
            <w:shd w:val="clear" w:color="000000" w:fill="A43926"/>
            <w:noWrap/>
            <w:vAlign w:val="center"/>
            <w:hideMark/>
          </w:tcPr>
          <w:p w14:paraId="399DCE4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nil"/>
              <w:left w:val="nil"/>
              <w:bottom w:val="nil"/>
              <w:right w:val="nil"/>
            </w:tcBorders>
            <w:shd w:val="clear" w:color="000000" w:fill="A43926"/>
            <w:noWrap/>
            <w:vAlign w:val="center"/>
            <w:hideMark/>
          </w:tcPr>
          <w:p w14:paraId="75FF8D6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nil"/>
              <w:left w:val="nil"/>
              <w:bottom w:val="nil"/>
              <w:right w:val="nil"/>
            </w:tcBorders>
            <w:shd w:val="clear" w:color="000000" w:fill="A43926"/>
            <w:noWrap/>
            <w:vAlign w:val="center"/>
            <w:hideMark/>
          </w:tcPr>
          <w:p w14:paraId="67E07BD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nil"/>
              <w:left w:val="nil"/>
              <w:bottom w:val="nil"/>
              <w:right w:val="nil"/>
            </w:tcBorders>
            <w:shd w:val="clear" w:color="000000" w:fill="A43926"/>
            <w:noWrap/>
            <w:vAlign w:val="center"/>
            <w:hideMark/>
          </w:tcPr>
          <w:p w14:paraId="29FABAD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nil"/>
              <w:left w:val="nil"/>
              <w:bottom w:val="nil"/>
              <w:right w:val="nil"/>
            </w:tcBorders>
            <w:shd w:val="clear" w:color="000000" w:fill="A43926"/>
            <w:noWrap/>
            <w:vAlign w:val="center"/>
            <w:hideMark/>
          </w:tcPr>
          <w:p w14:paraId="12DED9F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nil"/>
              <w:left w:val="nil"/>
              <w:bottom w:val="nil"/>
              <w:right w:val="nil"/>
            </w:tcBorders>
            <w:shd w:val="clear" w:color="000000" w:fill="A43926"/>
            <w:noWrap/>
            <w:vAlign w:val="center"/>
            <w:hideMark/>
          </w:tcPr>
          <w:p w14:paraId="0A5CCF5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nil"/>
              <w:left w:val="nil"/>
              <w:bottom w:val="nil"/>
              <w:right w:val="nil"/>
            </w:tcBorders>
            <w:shd w:val="clear" w:color="000000" w:fill="A43926"/>
            <w:noWrap/>
            <w:vAlign w:val="center"/>
            <w:hideMark/>
          </w:tcPr>
          <w:p w14:paraId="258B2B0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nil"/>
              <w:left w:val="nil"/>
              <w:bottom w:val="nil"/>
              <w:right w:val="nil"/>
            </w:tcBorders>
            <w:shd w:val="clear" w:color="000000" w:fill="A43926"/>
            <w:noWrap/>
            <w:vAlign w:val="center"/>
            <w:hideMark/>
          </w:tcPr>
          <w:p w14:paraId="66FF618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nil"/>
              <w:left w:val="nil"/>
              <w:bottom w:val="nil"/>
              <w:right w:val="nil"/>
            </w:tcBorders>
            <w:shd w:val="clear" w:color="000000" w:fill="A43926"/>
            <w:noWrap/>
            <w:vAlign w:val="center"/>
            <w:hideMark/>
          </w:tcPr>
          <w:p w14:paraId="6E4D165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nil"/>
              <w:left w:val="nil"/>
              <w:bottom w:val="nil"/>
              <w:right w:val="nil"/>
            </w:tcBorders>
            <w:shd w:val="clear" w:color="000000" w:fill="A43926"/>
            <w:noWrap/>
            <w:vAlign w:val="center"/>
            <w:hideMark/>
          </w:tcPr>
          <w:p w14:paraId="1E5DE39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nil"/>
              <w:left w:val="nil"/>
              <w:bottom w:val="nil"/>
              <w:right w:val="nil"/>
            </w:tcBorders>
            <w:shd w:val="clear" w:color="000000" w:fill="A43926"/>
            <w:noWrap/>
            <w:vAlign w:val="center"/>
            <w:hideMark/>
          </w:tcPr>
          <w:p w14:paraId="12F0DA5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nil"/>
              <w:left w:val="nil"/>
              <w:bottom w:val="nil"/>
              <w:right w:val="nil"/>
            </w:tcBorders>
            <w:shd w:val="clear" w:color="000000" w:fill="A43926"/>
            <w:noWrap/>
            <w:vAlign w:val="center"/>
            <w:hideMark/>
          </w:tcPr>
          <w:p w14:paraId="3CF433B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nil"/>
              <w:left w:val="nil"/>
              <w:bottom w:val="nil"/>
              <w:right w:val="nil"/>
            </w:tcBorders>
            <w:shd w:val="clear" w:color="000000" w:fill="A43926"/>
            <w:noWrap/>
            <w:vAlign w:val="center"/>
            <w:hideMark/>
          </w:tcPr>
          <w:p w14:paraId="7F6FADB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nil"/>
              <w:left w:val="nil"/>
              <w:bottom w:val="nil"/>
              <w:right w:val="nil"/>
            </w:tcBorders>
            <w:shd w:val="clear" w:color="000000" w:fill="A43926"/>
            <w:noWrap/>
            <w:vAlign w:val="center"/>
            <w:hideMark/>
          </w:tcPr>
          <w:p w14:paraId="7A6944C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nil"/>
              <w:left w:val="nil"/>
              <w:bottom w:val="nil"/>
              <w:right w:val="nil"/>
            </w:tcBorders>
            <w:shd w:val="clear" w:color="000000" w:fill="A43926"/>
            <w:noWrap/>
            <w:vAlign w:val="center"/>
            <w:hideMark/>
          </w:tcPr>
          <w:p w14:paraId="3381C3E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nil"/>
              <w:left w:val="nil"/>
              <w:bottom w:val="nil"/>
              <w:right w:val="nil"/>
            </w:tcBorders>
            <w:shd w:val="clear" w:color="000000" w:fill="A43926"/>
            <w:noWrap/>
            <w:vAlign w:val="center"/>
            <w:hideMark/>
          </w:tcPr>
          <w:p w14:paraId="1444E41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nil"/>
              <w:left w:val="nil"/>
              <w:bottom w:val="nil"/>
              <w:right w:val="nil"/>
            </w:tcBorders>
            <w:shd w:val="clear" w:color="000000" w:fill="A43926"/>
            <w:noWrap/>
            <w:vAlign w:val="center"/>
            <w:hideMark/>
          </w:tcPr>
          <w:p w14:paraId="31EDF24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nil"/>
              <w:left w:val="nil"/>
              <w:bottom w:val="nil"/>
              <w:right w:val="nil"/>
            </w:tcBorders>
            <w:shd w:val="clear" w:color="000000" w:fill="A43926"/>
            <w:noWrap/>
            <w:vAlign w:val="center"/>
            <w:hideMark/>
          </w:tcPr>
          <w:p w14:paraId="107598E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nil"/>
              <w:left w:val="nil"/>
              <w:bottom w:val="nil"/>
              <w:right w:val="nil"/>
            </w:tcBorders>
            <w:shd w:val="clear" w:color="000000" w:fill="A43926"/>
            <w:noWrap/>
            <w:vAlign w:val="center"/>
            <w:hideMark/>
          </w:tcPr>
          <w:p w14:paraId="0A7734A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nil"/>
              <w:left w:val="nil"/>
              <w:bottom w:val="nil"/>
              <w:right w:val="nil"/>
            </w:tcBorders>
            <w:shd w:val="clear" w:color="000000" w:fill="A43926"/>
            <w:noWrap/>
            <w:vAlign w:val="center"/>
            <w:hideMark/>
          </w:tcPr>
          <w:p w14:paraId="1A2BABA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nil"/>
              <w:left w:val="nil"/>
              <w:bottom w:val="nil"/>
              <w:right w:val="nil"/>
            </w:tcBorders>
            <w:shd w:val="clear" w:color="000000" w:fill="A43926"/>
            <w:noWrap/>
            <w:vAlign w:val="center"/>
            <w:hideMark/>
          </w:tcPr>
          <w:p w14:paraId="18642BD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nil"/>
              <w:left w:val="nil"/>
              <w:bottom w:val="nil"/>
              <w:right w:val="nil"/>
            </w:tcBorders>
            <w:shd w:val="clear" w:color="000000" w:fill="A43926"/>
            <w:noWrap/>
            <w:vAlign w:val="center"/>
            <w:hideMark/>
          </w:tcPr>
          <w:p w14:paraId="55F27D3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nil"/>
              <w:left w:val="nil"/>
              <w:bottom w:val="nil"/>
              <w:right w:val="nil"/>
            </w:tcBorders>
            <w:shd w:val="clear" w:color="000000" w:fill="A43926"/>
            <w:noWrap/>
            <w:vAlign w:val="center"/>
            <w:hideMark/>
          </w:tcPr>
          <w:p w14:paraId="52BB9ED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nil"/>
              <w:left w:val="nil"/>
              <w:bottom w:val="nil"/>
              <w:right w:val="nil"/>
            </w:tcBorders>
            <w:shd w:val="clear" w:color="000000" w:fill="A43926"/>
            <w:noWrap/>
            <w:vAlign w:val="center"/>
            <w:hideMark/>
          </w:tcPr>
          <w:p w14:paraId="02C8BC5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nil"/>
              <w:left w:val="nil"/>
              <w:bottom w:val="nil"/>
              <w:right w:val="nil"/>
            </w:tcBorders>
            <w:shd w:val="clear" w:color="000000" w:fill="A43926"/>
            <w:noWrap/>
            <w:vAlign w:val="center"/>
            <w:hideMark/>
          </w:tcPr>
          <w:p w14:paraId="69ED946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nil"/>
              <w:left w:val="nil"/>
              <w:bottom w:val="nil"/>
              <w:right w:val="nil"/>
            </w:tcBorders>
            <w:shd w:val="clear" w:color="000000" w:fill="A43926"/>
            <w:noWrap/>
            <w:vAlign w:val="center"/>
            <w:hideMark/>
          </w:tcPr>
          <w:p w14:paraId="5A63A5A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nil"/>
              <w:left w:val="nil"/>
              <w:bottom w:val="nil"/>
              <w:right w:val="nil"/>
            </w:tcBorders>
            <w:shd w:val="clear" w:color="000000" w:fill="A43926"/>
            <w:noWrap/>
            <w:vAlign w:val="center"/>
            <w:hideMark/>
          </w:tcPr>
          <w:p w14:paraId="3BD73E9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nil"/>
              <w:left w:val="nil"/>
              <w:bottom w:val="nil"/>
              <w:right w:val="nil"/>
            </w:tcBorders>
            <w:shd w:val="clear" w:color="000000" w:fill="A43926"/>
            <w:noWrap/>
            <w:vAlign w:val="center"/>
            <w:hideMark/>
          </w:tcPr>
          <w:p w14:paraId="4B897D9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nil"/>
              <w:left w:val="nil"/>
              <w:bottom w:val="nil"/>
              <w:right w:val="nil"/>
            </w:tcBorders>
            <w:shd w:val="clear" w:color="000000" w:fill="A43926"/>
            <w:noWrap/>
            <w:vAlign w:val="center"/>
            <w:hideMark/>
          </w:tcPr>
          <w:p w14:paraId="74A446B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nil"/>
              <w:left w:val="nil"/>
              <w:bottom w:val="nil"/>
              <w:right w:val="nil"/>
            </w:tcBorders>
            <w:shd w:val="clear" w:color="000000" w:fill="A43926"/>
            <w:noWrap/>
            <w:vAlign w:val="center"/>
            <w:hideMark/>
          </w:tcPr>
          <w:p w14:paraId="5D3B0A5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nil"/>
              <w:left w:val="nil"/>
              <w:bottom w:val="nil"/>
              <w:right w:val="nil"/>
            </w:tcBorders>
            <w:shd w:val="clear" w:color="000000" w:fill="A43926"/>
            <w:noWrap/>
            <w:vAlign w:val="center"/>
            <w:hideMark/>
          </w:tcPr>
          <w:p w14:paraId="3D09911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0BD56453" w14:textId="77777777" w:rsidTr="00A52B62">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495FED6" w14:textId="7ADE8123"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Compre</w:t>
            </w:r>
            <w:r w:rsidR="004F1B90">
              <w:rPr>
                <w:rFonts w:ascii="Arial" w:eastAsia="Times New Roman" w:hAnsi="Arial" w:cs="Arial"/>
                <w:b/>
                <w:bCs/>
                <w:color w:val="292934"/>
              </w:rPr>
              <w:t>-</w:t>
            </w:r>
            <w:r w:rsidRPr="003C4DF5">
              <w:rPr>
                <w:rFonts w:ascii="Arial" w:eastAsia="Times New Roman" w:hAnsi="Arial" w:cs="Arial"/>
                <w:b/>
                <w:bCs/>
                <w:color w:val="292934"/>
              </w:rPr>
              <w:t>hensive</w:t>
            </w:r>
            <w:proofErr w:type="spellEnd"/>
            <w:r w:rsidRPr="003C4DF5">
              <w:rPr>
                <w:rFonts w:ascii="Arial" w:eastAsia="Times New Roman" w:hAnsi="Arial" w:cs="Arial"/>
                <w:b/>
                <w:bCs/>
                <w:color w:val="292934"/>
              </w:rPr>
              <w:t xml:space="preserve"> Needs Assess</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ment</w:t>
            </w:r>
            <w:proofErr w:type="spellEnd"/>
            <w:r w:rsidRPr="003C4DF5">
              <w:rPr>
                <w:rFonts w:ascii="Arial" w:eastAsia="Times New Roman" w:hAnsi="Arial" w:cs="Arial"/>
                <w:b/>
                <w:bCs/>
                <w:color w:val="292934"/>
              </w:rPr>
              <w:t xml:space="preserve"> (CNA)</w:t>
            </w:r>
            <w:r w:rsidRPr="003C4DF5">
              <w:rPr>
                <w:rFonts w:ascii="Arial" w:eastAsia="Times New Roman" w:hAnsi="Arial" w:cs="Arial"/>
                <w:color w:val="292934"/>
              </w:rPr>
              <w:t xml:space="preserve"> </w:t>
            </w:r>
            <w:r w:rsidRPr="003C4DF5">
              <w:rPr>
                <w:rFonts w:ascii="Arial" w:eastAsia="Times New Roman" w:hAnsi="Arial" w:cs="Arial"/>
                <w:b/>
                <w:bCs/>
                <w:color w:val="292934"/>
              </w:rPr>
              <w:t>B</w:t>
            </w:r>
            <w:r w:rsidRPr="003C4DF5">
              <w:rPr>
                <w:rFonts w:ascii="Arial" w:eastAsia="Times New Roman" w:hAnsi="Arial" w:cs="Arial"/>
                <w:color w:val="292934"/>
              </w:rPr>
              <w:t xml:space="preserve"> - District level </w:t>
            </w:r>
            <w:proofErr w:type="spellStart"/>
            <w:r w:rsidRPr="003C4DF5">
              <w:rPr>
                <w:rFonts w:ascii="Arial" w:eastAsia="Times New Roman" w:hAnsi="Arial" w:cs="Arial"/>
                <w:color w:val="292934"/>
              </w:rPr>
              <w:t>imple</w:t>
            </w:r>
            <w:r w:rsidR="004F1B90">
              <w:rPr>
                <w:rFonts w:ascii="Arial" w:eastAsia="Times New Roman" w:hAnsi="Arial" w:cs="Arial"/>
                <w:color w:val="292934"/>
              </w:rPr>
              <w:t>-</w:t>
            </w:r>
            <w:r w:rsidRPr="003C4DF5">
              <w:rPr>
                <w:rFonts w:ascii="Arial" w:eastAsia="Times New Roman" w:hAnsi="Arial" w:cs="Arial"/>
                <w:color w:val="292934"/>
              </w:rPr>
              <w:t>menta</w:t>
            </w:r>
            <w:r w:rsidR="004F1B90">
              <w:rPr>
                <w:rFonts w:ascii="Arial" w:eastAsia="Times New Roman" w:hAnsi="Arial" w:cs="Arial"/>
                <w:color w:val="292934"/>
              </w:rPr>
              <w:t>-</w:t>
            </w:r>
            <w:r w:rsidRPr="003C4DF5">
              <w:rPr>
                <w:rFonts w:ascii="Arial" w:eastAsia="Times New Roman" w:hAnsi="Arial" w:cs="Arial"/>
                <w:color w:val="292934"/>
              </w:rPr>
              <w:t>tion</w:t>
            </w:r>
            <w:proofErr w:type="spellEnd"/>
            <w:r w:rsidRPr="003C4DF5">
              <w:rPr>
                <w:rFonts w:ascii="Arial" w:eastAsia="Times New Roman" w:hAnsi="Arial" w:cs="Arial"/>
                <w:color w:val="292934"/>
              </w:rPr>
              <w:t xml:space="preserve"> and analysis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5DFB1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7730D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8C5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7D84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8FDEE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66FA9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A949C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E81257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877FA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39A32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35F07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567CB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A512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08A14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21208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E8AF6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9D171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8CD5E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F6F05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6FD36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0E42C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3B74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3A54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16C2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5E43D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5D9A1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ED88C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A3F5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00EBB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6023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3EB2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59742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91BA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36FE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BC58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96D18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46F04D6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100141B6" w14:textId="77777777" w:rsidTr="00A52B6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4766EB7" w14:textId="4BBFCF92"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lastRenderedPageBreak/>
              <w:t>Stake</w:t>
            </w:r>
            <w:r w:rsidR="004F1B90">
              <w:rPr>
                <w:rFonts w:ascii="Arial" w:eastAsia="Times New Roman" w:hAnsi="Arial" w:cs="Arial"/>
                <w:b/>
                <w:bCs/>
                <w:color w:val="292934"/>
              </w:rPr>
              <w:t>-</w:t>
            </w:r>
            <w:r w:rsidRPr="003C4DF5">
              <w:rPr>
                <w:rFonts w:ascii="Arial" w:eastAsia="Times New Roman" w:hAnsi="Arial" w:cs="Arial"/>
                <w:b/>
                <w:bCs/>
                <w:color w:val="292934"/>
              </w:rPr>
              <w:t>holder Engage</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ment</w:t>
            </w:r>
            <w:proofErr w:type="spellEnd"/>
            <w:r w:rsidRPr="003C4DF5">
              <w:rPr>
                <w:rFonts w:ascii="Arial" w:eastAsia="Times New Roman" w:hAnsi="Arial" w:cs="Arial"/>
                <w:b/>
                <w:bCs/>
                <w:color w:val="292934"/>
              </w:rPr>
              <w:t xml:space="preserve"> Project (SEP) B</w:t>
            </w:r>
            <w:r w:rsidRPr="003C4DF5">
              <w:rPr>
                <w:rFonts w:ascii="Arial" w:eastAsia="Times New Roman" w:hAnsi="Arial" w:cs="Arial"/>
                <w:color w:val="292934"/>
              </w:rPr>
              <w:t xml:space="preserve"> -School level </w:t>
            </w:r>
            <w:proofErr w:type="spellStart"/>
            <w:r w:rsidRPr="003C4DF5">
              <w:rPr>
                <w:rFonts w:ascii="Arial" w:eastAsia="Times New Roman" w:hAnsi="Arial" w:cs="Arial"/>
                <w:color w:val="292934"/>
              </w:rPr>
              <w:t>imple</w:t>
            </w:r>
            <w:r w:rsidR="004F1B90">
              <w:rPr>
                <w:rFonts w:ascii="Arial" w:eastAsia="Times New Roman" w:hAnsi="Arial" w:cs="Arial"/>
                <w:color w:val="292934"/>
              </w:rPr>
              <w:t>-</w:t>
            </w:r>
            <w:r w:rsidRPr="003C4DF5">
              <w:rPr>
                <w:rFonts w:ascii="Arial" w:eastAsia="Times New Roman" w:hAnsi="Arial" w:cs="Arial"/>
                <w:color w:val="292934"/>
              </w:rPr>
              <w:t>menta</w:t>
            </w:r>
            <w:r w:rsidR="004F1B90">
              <w:rPr>
                <w:rFonts w:ascii="Arial" w:eastAsia="Times New Roman" w:hAnsi="Arial" w:cs="Arial"/>
                <w:color w:val="292934"/>
              </w:rPr>
              <w:t>-</w:t>
            </w:r>
            <w:r w:rsidRPr="003C4DF5">
              <w:rPr>
                <w:rFonts w:ascii="Arial" w:eastAsia="Times New Roman" w:hAnsi="Arial" w:cs="Arial"/>
                <w:color w:val="292934"/>
              </w:rPr>
              <w:t>tion</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821C8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8E1E4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D119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09A33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C7E2A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4F00C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DE940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CE1F5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9E012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9FCBD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5B4B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6C2BE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DD959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C1673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A0EE1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DAA4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EC484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E335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23B51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E8220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6F4AF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C352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AF2AC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09BF0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F2777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DDD6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3E7A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5AC7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97536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67524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CC99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24F66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0EABD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E3DED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939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CB11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53366F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6C45C721"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4296E5" w14:textId="188AE2A4"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t xml:space="preserve">Program </w:t>
            </w:r>
            <w:proofErr w:type="spellStart"/>
            <w:r w:rsidRPr="003C4DF5">
              <w:rPr>
                <w:rFonts w:ascii="Arial" w:eastAsia="Times New Roman" w:hAnsi="Arial" w:cs="Arial"/>
                <w:b/>
                <w:bCs/>
                <w:color w:val="292934"/>
              </w:rPr>
              <w:t>Evalua</w:t>
            </w:r>
            <w:r w:rsidR="004F1B90">
              <w:rPr>
                <w:rFonts w:ascii="Arial" w:eastAsia="Times New Roman" w:hAnsi="Arial" w:cs="Arial"/>
                <w:b/>
                <w:bCs/>
                <w:color w:val="292934"/>
              </w:rPr>
              <w:t>-</w:t>
            </w:r>
            <w:r w:rsidRPr="003C4DF5">
              <w:rPr>
                <w:rFonts w:ascii="Arial" w:eastAsia="Times New Roman" w:hAnsi="Arial" w:cs="Arial"/>
                <w:b/>
                <w:bCs/>
                <w:color w:val="292934"/>
              </w:rPr>
              <w:t>tion</w:t>
            </w:r>
            <w:proofErr w:type="spellEnd"/>
            <w:r w:rsidRPr="003C4DF5">
              <w:rPr>
                <w:rFonts w:ascii="Arial" w:eastAsia="Times New Roman" w:hAnsi="Arial" w:cs="Arial"/>
                <w:b/>
                <w:bCs/>
                <w:color w:val="292934"/>
              </w:rPr>
              <w:t xml:space="preserve"> (PE) A</w:t>
            </w:r>
            <w:r w:rsidRPr="003C4DF5">
              <w:rPr>
                <w:rFonts w:ascii="Arial" w:eastAsia="Times New Roman" w:hAnsi="Arial" w:cs="Arial"/>
                <w:color w:val="292934"/>
              </w:rPr>
              <w:t xml:space="preserve"> - Initial plan </w:t>
            </w:r>
          </w:p>
        </w:tc>
        <w:tc>
          <w:tcPr>
            <w:tcW w:w="0" w:type="auto"/>
            <w:tcBorders>
              <w:top w:val="nil"/>
              <w:left w:val="nil"/>
              <w:bottom w:val="single" w:sz="4" w:space="0" w:color="auto"/>
              <w:right w:val="single" w:sz="4" w:space="0" w:color="auto"/>
            </w:tcBorders>
            <w:shd w:val="clear" w:color="auto" w:fill="auto"/>
            <w:noWrap/>
            <w:vAlign w:val="center"/>
            <w:hideMark/>
          </w:tcPr>
          <w:p w14:paraId="64A3965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2CCA9C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09A2D6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5CBC6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5820B5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8FA3DB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31E239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6647513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034ED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EF59B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F4B0E7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D7751C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589625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28E60A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1F81B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2C15F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74710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2168F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9C3DD5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A0FFD5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276FA8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75D38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8419F2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882F68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33879B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8A1AE0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D9D3E5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46EA3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3820E1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630D3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5FF3C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C0801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2FFF0A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FBF931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37A356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25F0FF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3F4AAB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18BE2F38"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BF533F9" w14:textId="00AE3658"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Profes</w:t>
            </w:r>
            <w:r w:rsidR="004F1B90">
              <w:rPr>
                <w:rFonts w:ascii="Arial" w:eastAsia="Times New Roman" w:hAnsi="Arial" w:cs="Arial"/>
                <w:b/>
                <w:bCs/>
                <w:color w:val="292934"/>
              </w:rPr>
              <w:t>-</w:t>
            </w:r>
            <w:r w:rsidRPr="003C4DF5">
              <w:rPr>
                <w:rFonts w:ascii="Arial" w:eastAsia="Times New Roman" w:hAnsi="Arial" w:cs="Arial"/>
                <w:b/>
                <w:bCs/>
                <w:color w:val="292934"/>
              </w:rPr>
              <w:t>sional</w:t>
            </w:r>
            <w:proofErr w:type="spellEnd"/>
            <w:r w:rsidRPr="003C4DF5">
              <w:rPr>
                <w:rFonts w:ascii="Arial" w:eastAsia="Times New Roman" w:hAnsi="Arial" w:cs="Arial"/>
                <w:b/>
                <w:bCs/>
                <w:color w:val="292934"/>
              </w:rPr>
              <w:t xml:space="preserve"> Learn</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ing</w:t>
            </w:r>
            <w:proofErr w:type="spellEnd"/>
            <w:r w:rsidRPr="003C4DF5">
              <w:rPr>
                <w:rFonts w:ascii="Arial" w:eastAsia="Times New Roman" w:hAnsi="Arial" w:cs="Arial"/>
                <w:b/>
                <w:bCs/>
                <w:color w:val="292934"/>
              </w:rPr>
              <w:t xml:space="preserve"> Project (PLP) A</w:t>
            </w:r>
            <w:r w:rsidRPr="003C4DF5">
              <w:rPr>
                <w:rFonts w:ascii="Arial" w:eastAsia="Times New Roman" w:hAnsi="Arial" w:cs="Arial"/>
                <w:color w:val="292934"/>
              </w:rPr>
              <w:t xml:space="preserve"> </w:t>
            </w:r>
            <w:r w:rsidR="004F1B90">
              <w:rPr>
                <w:rFonts w:ascii="Arial" w:eastAsia="Times New Roman" w:hAnsi="Arial" w:cs="Arial"/>
                <w:color w:val="292934"/>
              </w:rPr>
              <w:t>–</w:t>
            </w:r>
            <w:r w:rsidRPr="003C4DF5">
              <w:rPr>
                <w:rFonts w:ascii="Arial" w:eastAsia="Times New Roman" w:hAnsi="Arial" w:cs="Arial"/>
                <w:color w:val="292934"/>
              </w:rPr>
              <w:t xml:space="preserve"> </w:t>
            </w:r>
            <w:proofErr w:type="spellStart"/>
            <w:r w:rsidRPr="003C4DF5">
              <w:rPr>
                <w:rFonts w:ascii="Arial" w:eastAsia="Times New Roman" w:hAnsi="Arial" w:cs="Arial"/>
                <w:color w:val="292934"/>
              </w:rPr>
              <w:t>Profes</w:t>
            </w:r>
            <w:r w:rsidR="004F1B90">
              <w:rPr>
                <w:rFonts w:ascii="Arial" w:eastAsia="Times New Roman" w:hAnsi="Arial" w:cs="Arial"/>
                <w:color w:val="292934"/>
              </w:rPr>
              <w:t>-</w:t>
            </w:r>
            <w:r w:rsidRPr="003C4DF5">
              <w:rPr>
                <w:rFonts w:ascii="Arial" w:eastAsia="Times New Roman" w:hAnsi="Arial" w:cs="Arial"/>
                <w:color w:val="292934"/>
              </w:rPr>
              <w:t>sional</w:t>
            </w:r>
            <w:proofErr w:type="spellEnd"/>
            <w:r w:rsidRPr="003C4DF5">
              <w:rPr>
                <w:rFonts w:ascii="Arial" w:eastAsia="Times New Roman" w:hAnsi="Arial" w:cs="Arial"/>
                <w:color w:val="292934"/>
              </w:rPr>
              <w:t xml:space="preserve"> Learning Action Plan</w:t>
            </w:r>
          </w:p>
        </w:tc>
        <w:tc>
          <w:tcPr>
            <w:tcW w:w="0" w:type="auto"/>
            <w:tcBorders>
              <w:top w:val="nil"/>
              <w:left w:val="nil"/>
              <w:bottom w:val="single" w:sz="4" w:space="0" w:color="auto"/>
              <w:right w:val="single" w:sz="4" w:space="0" w:color="auto"/>
            </w:tcBorders>
            <w:shd w:val="clear" w:color="auto" w:fill="auto"/>
            <w:noWrap/>
            <w:vAlign w:val="center"/>
            <w:hideMark/>
          </w:tcPr>
          <w:p w14:paraId="18D7C26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848E4C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F7E2C9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682805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78171E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BFA7F1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3EB1B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0D94990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8BE5F5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A5BFA8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5A7AF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CFD83D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4B727D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1805C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4662B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E96CAF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9F51CF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66015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34EEC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C1BEE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4C68A0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FA8FE3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12E34A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4A6405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8FEE5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5A529D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C41FC7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7F03E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5C6526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453C8A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D449D8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C5C4A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A18BD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7DFA4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EF6C9A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CA332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BDF189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2AB9EC82" w14:textId="77777777" w:rsidTr="004F1B90">
        <w:trPr>
          <w:trHeight w:val="300"/>
        </w:trPr>
        <w:tc>
          <w:tcPr>
            <w:tcW w:w="0" w:type="auto"/>
            <w:tcBorders>
              <w:top w:val="nil"/>
              <w:left w:val="nil"/>
              <w:bottom w:val="nil"/>
              <w:right w:val="nil"/>
            </w:tcBorders>
            <w:shd w:val="clear" w:color="000000" w:fill="D2533C"/>
            <w:noWrap/>
            <w:vAlign w:val="bottom"/>
            <w:hideMark/>
          </w:tcPr>
          <w:p w14:paraId="5326483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EAC594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4E95AE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750F14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7446AA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6BCAEA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F84639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4ECFFB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31B700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EA6180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4F3DF8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AD390A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161BA4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D34EF3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62CA099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7BDFB6C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074F6D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22DA50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C2146C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3A5FBF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1C0163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121DE0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B4F916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689F49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579D67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E26871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1719B66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078667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5FFA82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BE3314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5E6E28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458C946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3D25307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6C04BC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2A27B3E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02DC85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076B6B2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nil"/>
              <w:right w:val="nil"/>
            </w:tcBorders>
            <w:shd w:val="clear" w:color="000000" w:fill="D2533C"/>
            <w:noWrap/>
            <w:vAlign w:val="center"/>
            <w:hideMark/>
          </w:tcPr>
          <w:p w14:paraId="589EEFA6" w14:textId="77777777" w:rsidR="00A52B62" w:rsidRDefault="00A52B62" w:rsidP="003C4DF5">
            <w:pPr>
              <w:rPr>
                <w:rFonts w:ascii="Arial" w:eastAsia="Times New Roman" w:hAnsi="Arial" w:cs="Arial"/>
                <w:color w:val="292934"/>
              </w:rPr>
            </w:pPr>
          </w:p>
          <w:p w14:paraId="645C9E73" w14:textId="77777777" w:rsidR="00A52B62" w:rsidRDefault="00A52B62" w:rsidP="003C4DF5">
            <w:pPr>
              <w:rPr>
                <w:rFonts w:ascii="Arial" w:eastAsia="Times New Roman" w:hAnsi="Arial" w:cs="Arial"/>
                <w:color w:val="292934"/>
              </w:rPr>
            </w:pPr>
          </w:p>
          <w:p w14:paraId="5037983D" w14:textId="77777777" w:rsidR="00A52B62" w:rsidRDefault="00A52B62" w:rsidP="003C4DF5">
            <w:pPr>
              <w:rPr>
                <w:rFonts w:ascii="Arial" w:eastAsia="Times New Roman" w:hAnsi="Arial" w:cs="Arial"/>
                <w:color w:val="292934"/>
              </w:rPr>
            </w:pPr>
          </w:p>
          <w:p w14:paraId="7FD83CAA" w14:textId="77777777" w:rsidR="00A52B62" w:rsidRDefault="00A52B62" w:rsidP="003C4DF5">
            <w:pPr>
              <w:rPr>
                <w:rFonts w:ascii="Arial" w:eastAsia="Times New Roman" w:hAnsi="Arial" w:cs="Arial"/>
                <w:color w:val="292934"/>
              </w:rPr>
            </w:pPr>
          </w:p>
          <w:p w14:paraId="3EFA7DD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0397F579" w14:textId="77777777" w:rsidTr="00A52B62">
        <w:trPr>
          <w:trHeight w:val="300"/>
        </w:trPr>
        <w:tc>
          <w:tcPr>
            <w:tcW w:w="0" w:type="auto"/>
            <w:tcBorders>
              <w:top w:val="nil"/>
              <w:left w:val="nil"/>
              <w:bottom w:val="single" w:sz="4" w:space="0" w:color="auto"/>
              <w:right w:val="nil"/>
            </w:tcBorders>
            <w:shd w:val="clear" w:color="000000" w:fill="D2533C"/>
            <w:noWrap/>
            <w:vAlign w:val="bottom"/>
          </w:tcPr>
          <w:p w14:paraId="2A95CEA5"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0255014"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27DFBB0"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62D6268"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62516F5"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17EE937E"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69CFE20"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FCDD1B0"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5F23264"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783FDEB"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2DB1072D"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B6D04EA"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20626E5C"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B3081BB"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0EEDD9A0"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5C277CF"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207B323E"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1433989"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B02FB68"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C73BF4A"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F7E531F"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6C47B2E9"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15A78F01"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825E4AA"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0C23CA7"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69DA5E9"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18F2D448"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36C69291"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AF1984B"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216C6A5C"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73921AA"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5CD5338"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70FE6ABA"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6B51442C"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27B14DB0"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7FE1C99"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4A9BF43F" w14:textId="77777777" w:rsidR="00A52B62" w:rsidRPr="003C4DF5" w:rsidRDefault="00A52B62" w:rsidP="003C4DF5">
            <w:pPr>
              <w:rPr>
                <w:rFonts w:ascii="Arial" w:eastAsia="Times New Roman" w:hAnsi="Arial" w:cs="Arial"/>
                <w:color w:val="292934"/>
              </w:rPr>
            </w:pPr>
          </w:p>
        </w:tc>
        <w:tc>
          <w:tcPr>
            <w:tcW w:w="0" w:type="auto"/>
            <w:tcBorders>
              <w:top w:val="nil"/>
              <w:left w:val="nil"/>
              <w:bottom w:val="single" w:sz="4" w:space="0" w:color="auto"/>
              <w:right w:val="nil"/>
            </w:tcBorders>
            <w:shd w:val="clear" w:color="000000" w:fill="D2533C"/>
            <w:noWrap/>
            <w:vAlign w:val="center"/>
          </w:tcPr>
          <w:p w14:paraId="5BF5E67B" w14:textId="77777777" w:rsidR="00A52B62" w:rsidRPr="003C4DF5" w:rsidRDefault="00A52B62" w:rsidP="003C4DF5">
            <w:pPr>
              <w:rPr>
                <w:rFonts w:ascii="Arial" w:eastAsia="Times New Roman" w:hAnsi="Arial" w:cs="Arial"/>
                <w:color w:val="292934"/>
              </w:rPr>
            </w:pPr>
          </w:p>
        </w:tc>
      </w:tr>
      <w:tr w:rsidR="00C55436" w:rsidRPr="003C4DF5" w14:paraId="252AAE88" w14:textId="77777777" w:rsidTr="00A52B62">
        <w:trPr>
          <w:trHeight w:val="300"/>
        </w:trPr>
        <w:tc>
          <w:tcPr>
            <w:tcW w:w="0" w:type="auto"/>
            <w:tcBorders>
              <w:top w:val="single" w:sz="4" w:space="0" w:color="auto"/>
              <w:left w:val="nil"/>
              <w:bottom w:val="single" w:sz="4" w:space="0" w:color="auto"/>
              <w:right w:val="nil"/>
            </w:tcBorders>
            <w:shd w:val="clear" w:color="000000" w:fill="A43926"/>
            <w:vAlign w:val="bottom"/>
            <w:hideMark/>
          </w:tcPr>
          <w:p w14:paraId="39B2FD6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lastRenderedPageBreak/>
              <w:t>EDCI 704</w:t>
            </w:r>
          </w:p>
        </w:tc>
        <w:tc>
          <w:tcPr>
            <w:tcW w:w="0" w:type="auto"/>
            <w:tcBorders>
              <w:top w:val="single" w:sz="4" w:space="0" w:color="auto"/>
              <w:left w:val="nil"/>
              <w:bottom w:val="single" w:sz="4" w:space="0" w:color="auto"/>
              <w:right w:val="nil"/>
            </w:tcBorders>
            <w:shd w:val="clear" w:color="000000" w:fill="A43926"/>
            <w:noWrap/>
            <w:vAlign w:val="center"/>
            <w:hideMark/>
          </w:tcPr>
          <w:p w14:paraId="22B16CB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nil"/>
            </w:tcBorders>
            <w:shd w:val="clear" w:color="000000" w:fill="A43926"/>
            <w:noWrap/>
            <w:vAlign w:val="center"/>
            <w:hideMark/>
          </w:tcPr>
          <w:p w14:paraId="0BA520D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nil"/>
            </w:tcBorders>
            <w:shd w:val="clear" w:color="000000" w:fill="A43926"/>
            <w:noWrap/>
            <w:vAlign w:val="center"/>
            <w:hideMark/>
          </w:tcPr>
          <w:p w14:paraId="58EAC3C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nil"/>
            </w:tcBorders>
            <w:shd w:val="clear" w:color="000000" w:fill="A43926"/>
            <w:noWrap/>
            <w:vAlign w:val="center"/>
            <w:hideMark/>
          </w:tcPr>
          <w:p w14:paraId="4166A9E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nil"/>
            </w:tcBorders>
            <w:shd w:val="clear" w:color="000000" w:fill="A43926"/>
            <w:noWrap/>
            <w:vAlign w:val="center"/>
            <w:hideMark/>
          </w:tcPr>
          <w:p w14:paraId="1A90C44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nil"/>
            </w:tcBorders>
            <w:shd w:val="clear" w:color="000000" w:fill="A43926"/>
            <w:noWrap/>
            <w:vAlign w:val="center"/>
            <w:hideMark/>
          </w:tcPr>
          <w:p w14:paraId="3EC5DA7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nil"/>
            </w:tcBorders>
            <w:shd w:val="clear" w:color="000000" w:fill="A43926"/>
            <w:noWrap/>
            <w:vAlign w:val="center"/>
            <w:hideMark/>
          </w:tcPr>
          <w:p w14:paraId="4759D8F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nil"/>
            </w:tcBorders>
            <w:shd w:val="clear" w:color="000000" w:fill="A43926"/>
            <w:noWrap/>
            <w:vAlign w:val="center"/>
            <w:hideMark/>
          </w:tcPr>
          <w:p w14:paraId="5CE4A91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nil"/>
            </w:tcBorders>
            <w:shd w:val="clear" w:color="000000" w:fill="A43926"/>
            <w:noWrap/>
            <w:vAlign w:val="center"/>
            <w:hideMark/>
          </w:tcPr>
          <w:p w14:paraId="4B377D6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nil"/>
            </w:tcBorders>
            <w:shd w:val="clear" w:color="000000" w:fill="A43926"/>
            <w:noWrap/>
            <w:vAlign w:val="center"/>
            <w:hideMark/>
          </w:tcPr>
          <w:p w14:paraId="2AD3563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nil"/>
            </w:tcBorders>
            <w:shd w:val="clear" w:color="000000" w:fill="A43926"/>
            <w:noWrap/>
            <w:vAlign w:val="center"/>
            <w:hideMark/>
          </w:tcPr>
          <w:p w14:paraId="089EC4B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nil"/>
            </w:tcBorders>
            <w:shd w:val="clear" w:color="000000" w:fill="A43926"/>
            <w:noWrap/>
            <w:vAlign w:val="center"/>
            <w:hideMark/>
          </w:tcPr>
          <w:p w14:paraId="4DEC457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nil"/>
            </w:tcBorders>
            <w:shd w:val="clear" w:color="000000" w:fill="A43926"/>
            <w:noWrap/>
            <w:vAlign w:val="center"/>
            <w:hideMark/>
          </w:tcPr>
          <w:p w14:paraId="7C31C28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nil"/>
            </w:tcBorders>
            <w:shd w:val="clear" w:color="000000" w:fill="A43926"/>
            <w:noWrap/>
            <w:vAlign w:val="center"/>
            <w:hideMark/>
          </w:tcPr>
          <w:p w14:paraId="1C011FF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nil"/>
            </w:tcBorders>
            <w:shd w:val="clear" w:color="000000" w:fill="A43926"/>
            <w:noWrap/>
            <w:vAlign w:val="center"/>
            <w:hideMark/>
          </w:tcPr>
          <w:p w14:paraId="72334B7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nil"/>
            </w:tcBorders>
            <w:shd w:val="clear" w:color="000000" w:fill="A43926"/>
            <w:noWrap/>
            <w:vAlign w:val="center"/>
            <w:hideMark/>
          </w:tcPr>
          <w:p w14:paraId="34E3428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nil"/>
            </w:tcBorders>
            <w:shd w:val="clear" w:color="000000" w:fill="A43926"/>
            <w:noWrap/>
            <w:vAlign w:val="center"/>
            <w:hideMark/>
          </w:tcPr>
          <w:p w14:paraId="0D7B889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nil"/>
            </w:tcBorders>
            <w:shd w:val="clear" w:color="000000" w:fill="A43926"/>
            <w:noWrap/>
            <w:vAlign w:val="center"/>
            <w:hideMark/>
          </w:tcPr>
          <w:p w14:paraId="5734AD8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nil"/>
            </w:tcBorders>
            <w:shd w:val="clear" w:color="000000" w:fill="A43926"/>
            <w:noWrap/>
            <w:vAlign w:val="center"/>
            <w:hideMark/>
          </w:tcPr>
          <w:p w14:paraId="1AF1DA4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nil"/>
            </w:tcBorders>
            <w:shd w:val="clear" w:color="000000" w:fill="A43926"/>
            <w:noWrap/>
            <w:vAlign w:val="center"/>
            <w:hideMark/>
          </w:tcPr>
          <w:p w14:paraId="4B4EAAA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nil"/>
            </w:tcBorders>
            <w:shd w:val="clear" w:color="000000" w:fill="A43926"/>
            <w:noWrap/>
            <w:vAlign w:val="center"/>
            <w:hideMark/>
          </w:tcPr>
          <w:p w14:paraId="23F5CDF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nil"/>
            </w:tcBorders>
            <w:shd w:val="clear" w:color="000000" w:fill="A43926"/>
            <w:noWrap/>
            <w:vAlign w:val="center"/>
            <w:hideMark/>
          </w:tcPr>
          <w:p w14:paraId="27EB5BE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nil"/>
            </w:tcBorders>
            <w:shd w:val="clear" w:color="000000" w:fill="A43926"/>
            <w:noWrap/>
            <w:vAlign w:val="center"/>
            <w:hideMark/>
          </w:tcPr>
          <w:p w14:paraId="0B31078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nil"/>
            </w:tcBorders>
            <w:shd w:val="clear" w:color="000000" w:fill="A43926"/>
            <w:noWrap/>
            <w:vAlign w:val="center"/>
            <w:hideMark/>
          </w:tcPr>
          <w:p w14:paraId="72FAADB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nil"/>
            </w:tcBorders>
            <w:shd w:val="clear" w:color="000000" w:fill="A43926"/>
            <w:noWrap/>
            <w:vAlign w:val="center"/>
            <w:hideMark/>
          </w:tcPr>
          <w:p w14:paraId="15E83AD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nil"/>
            </w:tcBorders>
            <w:shd w:val="clear" w:color="000000" w:fill="A43926"/>
            <w:noWrap/>
            <w:vAlign w:val="center"/>
            <w:hideMark/>
          </w:tcPr>
          <w:p w14:paraId="0926752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nil"/>
            </w:tcBorders>
            <w:shd w:val="clear" w:color="000000" w:fill="A43926"/>
            <w:noWrap/>
            <w:vAlign w:val="center"/>
            <w:hideMark/>
          </w:tcPr>
          <w:p w14:paraId="2369C06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nil"/>
            </w:tcBorders>
            <w:shd w:val="clear" w:color="000000" w:fill="A43926"/>
            <w:noWrap/>
            <w:vAlign w:val="center"/>
            <w:hideMark/>
          </w:tcPr>
          <w:p w14:paraId="2B06D15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nil"/>
            </w:tcBorders>
            <w:shd w:val="clear" w:color="000000" w:fill="A43926"/>
            <w:noWrap/>
            <w:vAlign w:val="center"/>
            <w:hideMark/>
          </w:tcPr>
          <w:p w14:paraId="3F9A9B2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nil"/>
            </w:tcBorders>
            <w:shd w:val="clear" w:color="000000" w:fill="A43926"/>
            <w:noWrap/>
            <w:vAlign w:val="center"/>
            <w:hideMark/>
          </w:tcPr>
          <w:p w14:paraId="293DF94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nil"/>
            </w:tcBorders>
            <w:shd w:val="clear" w:color="000000" w:fill="A43926"/>
            <w:noWrap/>
            <w:vAlign w:val="center"/>
            <w:hideMark/>
          </w:tcPr>
          <w:p w14:paraId="499042A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nil"/>
            </w:tcBorders>
            <w:shd w:val="clear" w:color="000000" w:fill="A43926"/>
            <w:noWrap/>
            <w:vAlign w:val="center"/>
            <w:hideMark/>
          </w:tcPr>
          <w:p w14:paraId="3E58D24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nil"/>
            </w:tcBorders>
            <w:shd w:val="clear" w:color="000000" w:fill="A43926"/>
            <w:noWrap/>
            <w:vAlign w:val="center"/>
            <w:hideMark/>
          </w:tcPr>
          <w:p w14:paraId="708906E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nil"/>
            </w:tcBorders>
            <w:shd w:val="clear" w:color="000000" w:fill="A43926"/>
            <w:noWrap/>
            <w:vAlign w:val="center"/>
            <w:hideMark/>
          </w:tcPr>
          <w:p w14:paraId="53DA9C7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nil"/>
            </w:tcBorders>
            <w:shd w:val="clear" w:color="000000" w:fill="A43926"/>
            <w:noWrap/>
            <w:vAlign w:val="center"/>
            <w:hideMark/>
          </w:tcPr>
          <w:p w14:paraId="04B1654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nil"/>
            </w:tcBorders>
            <w:shd w:val="clear" w:color="000000" w:fill="A43926"/>
            <w:noWrap/>
            <w:vAlign w:val="center"/>
            <w:hideMark/>
          </w:tcPr>
          <w:p w14:paraId="248681A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nil"/>
            </w:tcBorders>
            <w:shd w:val="clear" w:color="000000" w:fill="A43926"/>
            <w:noWrap/>
            <w:vAlign w:val="center"/>
            <w:hideMark/>
          </w:tcPr>
          <w:p w14:paraId="5727992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400DC8E8" w14:textId="77777777" w:rsidTr="00A52B62">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1765093" w14:textId="608B1070"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t>Stake</w:t>
            </w:r>
            <w:r w:rsidR="004F1B90">
              <w:rPr>
                <w:rFonts w:ascii="Arial" w:eastAsia="Times New Roman" w:hAnsi="Arial" w:cs="Arial"/>
                <w:b/>
                <w:bCs/>
                <w:color w:val="292934"/>
              </w:rPr>
              <w:t>-</w:t>
            </w:r>
            <w:r w:rsidRPr="003C4DF5">
              <w:rPr>
                <w:rFonts w:ascii="Arial" w:eastAsia="Times New Roman" w:hAnsi="Arial" w:cs="Arial"/>
                <w:b/>
                <w:bCs/>
                <w:color w:val="292934"/>
              </w:rPr>
              <w:t>holder Engage</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ment</w:t>
            </w:r>
            <w:proofErr w:type="spellEnd"/>
            <w:r w:rsidRPr="003C4DF5">
              <w:rPr>
                <w:rFonts w:ascii="Arial" w:eastAsia="Times New Roman" w:hAnsi="Arial" w:cs="Arial"/>
                <w:b/>
                <w:bCs/>
                <w:color w:val="292934"/>
              </w:rPr>
              <w:t xml:space="preserve"> Project (SEP) C</w:t>
            </w:r>
            <w:r w:rsidRPr="003C4DF5">
              <w:rPr>
                <w:rFonts w:ascii="Arial" w:eastAsia="Times New Roman" w:hAnsi="Arial" w:cs="Arial"/>
                <w:color w:val="292934"/>
              </w:rPr>
              <w:t xml:space="preserve"> - Report and school and district level </w:t>
            </w:r>
            <w:proofErr w:type="spellStart"/>
            <w:r w:rsidRPr="003C4DF5">
              <w:rPr>
                <w:rFonts w:ascii="Arial" w:eastAsia="Times New Roman" w:hAnsi="Arial" w:cs="Arial"/>
                <w:color w:val="292934"/>
              </w:rPr>
              <w:t>recom</w:t>
            </w:r>
            <w:r w:rsidR="004F1B90">
              <w:rPr>
                <w:rFonts w:ascii="Arial" w:eastAsia="Times New Roman" w:hAnsi="Arial" w:cs="Arial"/>
                <w:color w:val="292934"/>
              </w:rPr>
              <w:t>-</w:t>
            </w:r>
            <w:r w:rsidRPr="003C4DF5">
              <w:rPr>
                <w:rFonts w:ascii="Arial" w:eastAsia="Times New Roman" w:hAnsi="Arial" w:cs="Arial"/>
                <w:color w:val="292934"/>
              </w:rPr>
              <w:t>menda</w:t>
            </w:r>
            <w:r w:rsidR="004F1B90">
              <w:rPr>
                <w:rFonts w:ascii="Arial" w:eastAsia="Times New Roman" w:hAnsi="Arial" w:cs="Arial"/>
                <w:color w:val="292934"/>
              </w:rPr>
              <w:t>-</w:t>
            </w:r>
            <w:r w:rsidRPr="003C4DF5">
              <w:rPr>
                <w:rFonts w:ascii="Arial" w:eastAsia="Times New Roman" w:hAnsi="Arial" w:cs="Arial"/>
                <w:color w:val="292934"/>
              </w:rPr>
              <w:t>tions</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FE07F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83A2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F0D12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9523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6DBD8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CB2C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33EB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0EE45A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F2E2B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193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FA97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05CB3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510C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4B85E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5E1F4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E1DD2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EDE1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39A0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98672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BA9CA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9CB1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91830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BA00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7A8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A357A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7316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E041E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4CCE9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9FA13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F7E9A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CCB56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58915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D0E7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B134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3A26C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EE1E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4B1D59E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r>
      <w:tr w:rsidR="003C4DF5" w:rsidRPr="003C4DF5" w14:paraId="2A654379" w14:textId="77777777" w:rsidTr="004F1B9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BE140A6" w14:textId="52029179"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t xml:space="preserve">Program </w:t>
            </w:r>
            <w:proofErr w:type="spellStart"/>
            <w:r w:rsidRPr="003C4DF5">
              <w:rPr>
                <w:rFonts w:ascii="Arial" w:eastAsia="Times New Roman" w:hAnsi="Arial" w:cs="Arial"/>
                <w:b/>
                <w:bCs/>
                <w:color w:val="292934"/>
              </w:rPr>
              <w:t>Evalua</w:t>
            </w:r>
            <w:r w:rsidR="004F1B90">
              <w:rPr>
                <w:rFonts w:ascii="Arial" w:eastAsia="Times New Roman" w:hAnsi="Arial" w:cs="Arial"/>
                <w:b/>
                <w:bCs/>
                <w:color w:val="292934"/>
              </w:rPr>
              <w:t>-</w:t>
            </w:r>
            <w:r w:rsidRPr="003C4DF5">
              <w:rPr>
                <w:rFonts w:ascii="Arial" w:eastAsia="Times New Roman" w:hAnsi="Arial" w:cs="Arial"/>
                <w:b/>
                <w:bCs/>
                <w:color w:val="292934"/>
              </w:rPr>
              <w:t>tion</w:t>
            </w:r>
            <w:proofErr w:type="spellEnd"/>
            <w:r w:rsidRPr="003C4DF5">
              <w:rPr>
                <w:rFonts w:ascii="Arial" w:eastAsia="Times New Roman" w:hAnsi="Arial" w:cs="Arial"/>
                <w:b/>
                <w:bCs/>
                <w:color w:val="292934"/>
              </w:rPr>
              <w:t xml:space="preserve"> (PE) B</w:t>
            </w:r>
            <w:r w:rsidRPr="003C4DF5">
              <w:rPr>
                <w:rFonts w:ascii="Arial" w:eastAsia="Times New Roman" w:hAnsi="Arial" w:cs="Arial"/>
                <w:color w:val="292934"/>
              </w:rPr>
              <w:t xml:space="preserve"> - Final plan </w:t>
            </w:r>
          </w:p>
        </w:tc>
        <w:tc>
          <w:tcPr>
            <w:tcW w:w="0" w:type="auto"/>
            <w:tcBorders>
              <w:top w:val="nil"/>
              <w:left w:val="nil"/>
              <w:bottom w:val="single" w:sz="4" w:space="0" w:color="auto"/>
              <w:right w:val="single" w:sz="4" w:space="0" w:color="auto"/>
            </w:tcBorders>
            <w:shd w:val="clear" w:color="auto" w:fill="auto"/>
            <w:noWrap/>
            <w:vAlign w:val="center"/>
            <w:hideMark/>
          </w:tcPr>
          <w:p w14:paraId="3B7A0E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4864C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F28D3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C3E06F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29DDFB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D9D1D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F7C727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04403ED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FB758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7B8FEE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F17AF2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AA706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4AC1B9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AB48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11A50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EF4730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2EEA97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8E7273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6D8810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ADA189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BEF5F0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91CA2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A827E4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B335FA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CE97F2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4BFF42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30749A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9A237D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F44B2E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8F4D0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98B304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BC8F8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7F604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420838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E61B23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4FEFDA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5571FA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1FC58BE1"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9DA46A9" w14:textId="059FF8B8"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Curri</w:t>
            </w:r>
            <w:r w:rsidR="004F1B90">
              <w:rPr>
                <w:rFonts w:ascii="Arial" w:eastAsia="Times New Roman" w:hAnsi="Arial" w:cs="Arial"/>
                <w:b/>
                <w:bCs/>
                <w:color w:val="292934"/>
              </w:rPr>
              <w:t>-</w:t>
            </w:r>
            <w:r w:rsidRPr="003C4DF5">
              <w:rPr>
                <w:rFonts w:ascii="Arial" w:eastAsia="Times New Roman" w:hAnsi="Arial" w:cs="Arial"/>
                <w:b/>
                <w:bCs/>
                <w:color w:val="292934"/>
              </w:rPr>
              <w:t>culum</w:t>
            </w:r>
            <w:proofErr w:type="spellEnd"/>
            <w:r w:rsidRPr="003C4DF5">
              <w:rPr>
                <w:rFonts w:ascii="Arial" w:eastAsia="Times New Roman" w:hAnsi="Arial" w:cs="Arial"/>
                <w:b/>
                <w:bCs/>
                <w:color w:val="292934"/>
              </w:rPr>
              <w:t xml:space="preserve"> Design Project (CDP) A</w:t>
            </w:r>
            <w:r w:rsidRPr="003C4DF5">
              <w:rPr>
                <w:rFonts w:ascii="Arial" w:eastAsia="Times New Roman" w:hAnsi="Arial" w:cs="Arial"/>
                <w:color w:val="292934"/>
              </w:rPr>
              <w:t xml:space="preserve"> - Plan with strong </w:t>
            </w:r>
            <w:proofErr w:type="spellStart"/>
            <w:r w:rsidRPr="003C4DF5">
              <w:rPr>
                <w:rFonts w:ascii="Arial" w:eastAsia="Times New Roman" w:hAnsi="Arial" w:cs="Arial"/>
                <w:color w:val="292934"/>
              </w:rPr>
              <w:t>founda</w:t>
            </w:r>
            <w:r w:rsidR="004F1B90">
              <w:rPr>
                <w:rFonts w:ascii="Arial" w:eastAsia="Times New Roman" w:hAnsi="Arial" w:cs="Arial"/>
                <w:color w:val="292934"/>
              </w:rPr>
              <w:t>-</w:t>
            </w:r>
            <w:r w:rsidRPr="003C4DF5">
              <w:rPr>
                <w:rFonts w:ascii="Arial" w:eastAsia="Times New Roman" w:hAnsi="Arial" w:cs="Arial"/>
                <w:color w:val="292934"/>
              </w:rPr>
              <w:t>tion</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15D582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B0528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FF978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099B1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33A15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645452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A7A7E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68578B7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18E7D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268918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0A3397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0DF63B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0232A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05D5D0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8C77A4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7AB362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E489A9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26007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90C6F3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D13C0B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9D3F7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3D47C7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9B76A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C6D1F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15153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80E1B8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04378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782858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54A0BD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34B562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D89993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2C79A0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E6C466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AD6753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5B08C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F6DBA9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2F9C71C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28DD1D69" w14:textId="77777777" w:rsidTr="00A52B62">
        <w:trPr>
          <w:trHeight w:val="300"/>
        </w:trPr>
        <w:tc>
          <w:tcPr>
            <w:tcW w:w="0" w:type="auto"/>
            <w:tcBorders>
              <w:top w:val="nil"/>
              <w:left w:val="nil"/>
              <w:bottom w:val="single" w:sz="4" w:space="0" w:color="auto"/>
              <w:right w:val="nil"/>
            </w:tcBorders>
            <w:shd w:val="clear" w:color="000000" w:fill="D2533C"/>
            <w:noWrap/>
            <w:vAlign w:val="bottom"/>
            <w:hideMark/>
          </w:tcPr>
          <w:p w14:paraId="7893ED2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DFD2C9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4A52ED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003DE7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F79DFE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18EAF7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9EEB50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5A2F7D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80A3B4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B912CF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B78056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675422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B7788F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3CD56E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78C7F9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40888B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672D1A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DE15AA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95F2C4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333874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ADA5C1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60B539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B91B58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FED92F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82C244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077F50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50013D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F04FF9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DCDDBF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D7D18E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331454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43AF20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463FCD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AE6A49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D44CCF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378A5C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67BBE8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448D33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63CF79F2" w14:textId="77777777" w:rsidTr="00A52B62">
        <w:trPr>
          <w:trHeight w:val="300"/>
        </w:trPr>
        <w:tc>
          <w:tcPr>
            <w:tcW w:w="0" w:type="auto"/>
            <w:tcBorders>
              <w:top w:val="single" w:sz="4" w:space="0" w:color="auto"/>
              <w:left w:val="nil"/>
              <w:bottom w:val="single" w:sz="4" w:space="0" w:color="auto"/>
              <w:right w:val="nil"/>
            </w:tcBorders>
            <w:shd w:val="clear" w:color="000000" w:fill="A43926"/>
            <w:vAlign w:val="bottom"/>
            <w:hideMark/>
          </w:tcPr>
          <w:p w14:paraId="45BE12F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lastRenderedPageBreak/>
              <w:t>EDCI 706</w:t>
            </w:r>
          </w:p>
        </w:tc>
        <w:tc>
          <w:tcPr>
            <w:tcW w:w="0" w:type="auto"/>
            <w:tcBorders>
              <w:top w:val="single" w:sz="4" w:space="0" w:color="auto"/>
              <w:left w:val="nil"/>
              <w:bottom w:val="single" w:sz="4" w:space="0" w:color="auto"/>
              <w:right w:val="nil"/>
            </w:tcBorders>
            <w:shd w:val="clear" w:color="000000" w:fill="A43926"/>
            <w:noWrap/>
            <w:vAlign w:val="center"/>
            <w:hideMark/>
          </w:tcPr>
          <w:p w14:paraId="27EB8FE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nil"/>
            </w:tcBorders>
            <w:shd w:val="clear" w:color="000000" w:fill="A43926"/>
            <w:noWrap/>
            <w:vAlign w:val="center"/>
            <w:hideMark/>
          </w:tcPr>
          <w:p w14:paraId="12FCBE3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nil"/>
            </w:tcBorders>
            <w:shd w:val="clear" w:color="000000" w:fill="A43926"/>
            <w:noWrap/>
            <w:vAlign w:val="center"/>
            <w:hideMark/>
          </w:tcPr>
          <w:p w14:paraId="051A961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nil"/>
            </w:tcBorders>
            <w:shd w:val="clear" w:color="000000" w:fill="A43926"/>
            <w:noWrap/>
            <w:vAlign w:val="center"/>
            <w:hideMark/>
          </w:tcPr>
          <w:p w14:paraId="67FC636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nil"/>
            </w:tcBorders>
            <w:shd w:val="clear" w:color="000000" w:fill="A43926"/>
            <w:noWrap/>
            <w:vAlign w:val="center"/>
            <w:hideMark/>
          </w:tcPr>
          <w:p w14:paraId="587DE34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nil"/>
            </w:tcBorders>
            <w:shd w:val="clear" w:color="000000" w:fill="A43926"/>
            <w:noWrap/>
            <w:vAlign w:val="center"/>
            <w:hideMark/>
          </w:tcPr>
          <w:p w14:paraId="7084B62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nil"/>
            </w:tcBorders>
            <w:shd w:val="clear" w:color="000000" w:fill="A43926"/>
            <w:noWrap/>
            <w:vAlign w:val="center"/>
            <w:hideMark/>
          </w:tcPr>
          <w:p w14:paraId="2E4C686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nil"/>
            </w:tcBorders>
            <w:shd w:val="clear" w:color="000000" w:fill="A43926"/>
            <w:noWrap/>
            <w:vAlign w:val="center"/>
            <w:hideMark/>
          </w:tcPr>
          <w:p w14:paraId="444D414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nil"/>
            </w:tcBorders>
            <w:shd w:val="clear" w:color="000000" w:fill="A43926"/>
            <w:noWrap/>
            <w:vAlign w:val="center"/>
            <w:hideMark/>
          </w:tcPr>
          <w:p w14:paraId="62CD49A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nil"/>
            </w:tcBorders>
            <w:shd w:val="clear" w:color="000000" w:fill="A43926"/>
            <w:noWrap/>
            <w:vAlign w:val="center"/>
            <w:hideMark/>
          </w:tcPr>
          <w:p w14:paraId="788F933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nil"/>
            </w:tcBorders>
            <w:shd w:val="clear" w:color="000000" w:fill="A43926"/>
            <w:noWrap/>
            <w:vAlign w:val="center"/>
            <w:hideMark/>
          </w:tcPr>
          <w:p w14:paraId="370F6F0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nil"/>
            </w:tcBorders>
            <w:shd w:val="clear" w:color="000000" w:fill="A43926"/>
            <w:noWrap/>
            <w:vAlign w:val="center"/>
            <w:hideMark/>
          </w:tcPr>
          <w:p w14:paraId="66228B3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nil"/>
            </w:tcBorders>
            <w:shd w:val="clear" w:color="000000" w:fill="A43926"/>
            <w:noWrap/>
            <w:vAlign w:val="center"/>
            <w:hideMark/>
          </w:tcPr>
          <w:p w14:paraId="5644E2D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nil"/>
            </w:tcBorders>
            <w:shd w:val="clear" w:color="000000" w:fill="A43926"/>
            <w:noWrap/>
            <w:vAlign w:val="center"/>
            <w:hideMark/>
          </w:tcPr>
          <w:p w14:paraId="2BBEAAE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nil"/>
            </w:tcBorders>
            <w:shd w:val="clear" w:color="000000" w:fill="A43926"/>
            <w:noWrap/>
            <w:vAlign w:val="center"/>
            <w:hideMark/>
          </w:tcPr>
          <w:p w14:paraId="4CAFD34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nil"/>
            </w:tcBorders>
            <w:shd w:val="clear" w:color="000000" w:fill="A43926"/>
            <w:noWrap/>
            <w:vAlign w:val="center"/>
            <w:hideMark/>
          </w:tcPr>
          <w:p w14:paraId="1049702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nil"/>
            </w:tcBorders>
            <w:shd w:val="clear" w:color="000000" w:fill="A43926"/>
            <w:noWrap/>
            <w:vAlign w:val="center"/>
            <w:hideMark/>
          </w:tcPr>
          <w:p w14:paraId="6C60AA2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nil"/>
            </w:tcBorders>
            <w:shd w:val="clear" w:color="000000" w:fill="A43926"/>
            <w:noWrap/>
            <w:vAlign w:val="center"/>
            <w:hideMark/>
          </w:tcPr>
          <w:p w14:paraId="536CDBD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nil"/>
            </w:tcBorders>
            <w:shd w:val="clear" w:color="000000" w:fill="A43926"/>
            <w:noWrap/>
            <w:vAlign w:val="center"/>
            <w:hideMark/>
          </w:tcPr>
          <w:p w14:paraId="123B4F3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nil"/>
            </w:tcBorders>
            <w:shd w:val="clear" w:color="000000" w:fill="A43926"/>
            <w:noWrap/>
            <w:vAlign w:val="center"/>
            <w:hideMark/>
          </w:tcPr>
          <w:p w14:paraId="085B48C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nil"/>
            </w:tcBorders>
            <w:shd w:val="clear" w:color="000000" w:fill="A43926"/>
            <w:noWrap/>
            <w:vAlign w:val="center"/>
            <w:hideMark/>
          </w:tcPr>
          <w:p w14:paraId="3103B29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nil"/>
            </w:tcBorders>
            <w:shd w:val="clear" w:color="000000" w:fill="A43926"/>
            <w:noWrap/>
            <w:vAlign w:val="center"/>
            <w:hideMark/>
          </w:tcPr>
          <w:p w14:paraId="75E627F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nil"/>
            </w:tcBorders>
            <w:shd w:val="clear" w:color="000000" w:fill="A43926"/>
            <w:noWrap/>
            <w:vAlign w:val="center"/>
            <w:hideMark/>
          </w:tcPr>
          <w:p w14:paraId="1997E68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nil"/>
            </w:tcBorders>
            <w:shd w:val="clear" w:color="000000" w:fill="A43926"/>
            <w:noWrap/>
            <w:vAlign w:val="center"/>
            <w:hideMark/>
          </w:tcPr>
          <w:p w14:paraId="7374957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nil"/>
            </w:tcBorders>
            <w:shd w:val="clear" w:color="000000" w:fill="A43926"/>
            <w:noWrap/>
            <w:vAlign w:val="center"/>
            <w:hideMark/>
          </w:tcPr>
          <w:p w14:paraId="5A98270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nil"/>
            </w:tcBorders>
            <w:shd w:val="clear" w:color="000000" w:fill="A43926"/>
            <w:noWrap/>
            <w:vAlign w:val="center"/>
            <w:hideMark/>
          </w:tcPr>
          <w:p w14:paraId="1A1DA44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nil"/>
            </w:tcBorders>
            <w:shd w:val="clear" w:color="000000" w:fill="A43926"/>
            <w:noWrap/>
            <w:vAlign w:val="center"/>
            <w:hideMark/>
          </w:tcPr>
          <w:p w14:paraId="7E346A9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nil"/>
            </w:tcBorders>
            <w:shd w:val="clear" w:color="000000" w:fill="A43926"/>
            <w:noWrap/>
            <w:vAlign w:val="center"/>
            <w:hideMark/>
          </w:tcPr>
          <w:p w14:paraId="3BE94C0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nil"/>
            </w:tcBorders>
            <w:shd w:val="clear" w:color="000000" w:fill="A43926"/>
            <w:noWrap/>
            <w:vAlign w:val="center"/>
            <w:hideMark/>
          </w:tcPr>
          <w:p w14:paraId="0015FB5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nil"/>
            </w:tcBorders>
            <w:shd w:val="clear" w:color="000000" w:fill="A43926"/>
            <w:noWrap/>
            <w:vAlign w:val="center"/>
            <w:hideMark/>
          </w:tcPr>
          <w:p w14:paraId="6658E45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nil"/>
            </w:tcBorders>
            <w:shd w:val="clear" w:color="000000" w:fill="A43926"/>
            <w:noWrap/>
            <w:vAlign w:val="center"/>
            <w:hideMark/>
          </w:tcPr>
          <w:p w14:paraId="7B3BE6D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nil"/>
            </w:tcBorders>
            <w:shd w:val="clear" w:color="000000" w:fill="A43926"/>
            <w:noWrap/>
            <w:vAlign w:val="center"/>
            <w:hideMark/>
          </w:tcPr>
          <w:p w14:paraId="4413D7C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nil"/>
            </w:tcBorders>
            <w:shd w:val="clear" w:color="000000" w:fill="A43926"/>
            <w:noWrap/>
            <w:vAlign w:val="center"/>
            <w:hideMark/>
          </w:tcPr>
          <w:p w14:paraId="4849583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nil"/>
            </w:tcBorders>
            <w:shd w:val="clear" w:color="000000" w:fill="A43926"/>
            <w:noWrap/>
            <w:vAlign w:val="center"/>
            <w:hideMark/>
          </w:tcPr>
          <w:p w14:paraId="40CAF46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nil"/>
            </w:tcBorders>
            <w:shd w:val="clear" w:color="000000" w:fill="A43926"/>
            <w:noWrap/>
            <w:vAlign w:val="center"/>
            <w:hideMark/>
          </w:tcPr>
          <w:p w14:paraId="450FD26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nil"/>
            </w:tcBorders>
            <w:shd w:val="clear" w:color="000000" w:fill="A43926"/>
            <w:noWrap/>
            <w:vAlign w:val="center"/>
            <w:hideMark/>
          </w:tcPr>
          <w:p w14:paraId="0B07032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nil"/>
            </w:tcBorders>
            <w:shd w:val="clear" w:color="000000" w:fill="A43926"/>
            <w:noWrap/>
            <w:vAlign w:val="center"/>
            <w:hideMark/>
          </w:tcPr>
          <w:p w14:paraId="2711755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7F577234" w14:textId="77777777" w:rsidTr="00A52B6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98635F9" w14:textId="50481498" w:rsidR="003C4DF5" w:rsidRPr="003C4DF5" w:rsidRDefault="003C4DF5" w:rsidP="003C4DF5">
            <w:pPr>
              <w:rPr>
                <w:rFonts w:ascii="Arial" w:eastAsia="Times New Roman" w:hAnsi="Arial" w:cs="Arial"/>
                <w:color w:val="292934"/>
              </w:rPr>
            </w:pPr>
            <w:r w:rsidRPr="003C4DF5">
              <w:rPr>
                <w:rFonts w:ascii="Arial" w:eastAsia="Times New Roman" w:hAnsi="Arial" w:cs="Arial"/>
                <w:b/>
                <w:bCs/>
                <w:color w:val="292934"/>
              </w:rPr>
              <w:t xml:space="preserve">Program </w:t>
            </w:r>
            <w:proofErr w:type="spellStart"/>
            <w:r w:rsidRPr="003C4DF5">
              <w:rPr>
                <w:rFonts w:ascii="Arial" w:eastAsia="Times New Roman" w:hAnsi="Arial" w:cs="Arial"/>
                <w:b/>
                <w:bCs/>
                <w:color w:val="292934"/>
              </w:rPr>
              <w:t>Evalua</w:t>
            </w:r>
            <w:r w:rsidR="004F1B90">
              <w:rPr>
                <w:rFonts w:ascii="Arial" w:eastAsia="Times New Roman" w:hAnsi="Arial" w:cs="Arial"/>
                <w:b/>
                <w:bCs/>
                <w:color w:val="292934"/>
              </w:rPr>
              <w:t>-</w:t>
            </w:r>
            <w:r w:rsidRPr="003C4DF5">
              <w:rPr>
                <w:rFonts w:ascii="Arial" w:eastAsia="Times New Roman" w:hAnsi="Arial" w:cs="Arial"/>
                <w:b/>
                <w:bCs/>
                <w:color w:val="292934"/>
              </w:rPr>
              <w:t>tion</w:t>
            </w:r>
            <w:proofErr w:type="spellEnd"/>
            <w:r w:rsidRPr="003C4DF5">
              <w:rPr>
                <w:rFonts w:ascii="Arial" w:eastAsia="Times New Roman" w:hAnsi="Arial" w:cs="Arial"/>
                <w:b/>
                <w:bCs/>
                <w:color w:val="292934"/>
              </w:rPr>
              <w:t xml:space="preserve"> (PE) C</w:t>
            </w:r>
            <w:r w:rsidRPr="003C4DF5">
              <w:rPr>
                <w:rFonts w:ascii="Arial" w:eastAsia="Times New Roman" w:hAnsi="Arial" w:cs="Arial"/>
                <w:color w:val="292934"/>
              </w:rPr>
              <w:t xml:space="preserve"> </w:t>
            </w:r>
            <w:r w:rsidR="004F1B90">
              <w:rPr>
                <w:rFonts w:ascii="Arial" w:eastAsia="Times New Roman" w:hAnsi="Arial" w:cs="Arial"/>
                <w:color w:val="292934"/>
              </w:rPr>
              <w:t>–</w:t>
            </w:r>
            <w:r w:rsidRPr="003C4DF5">
              <w:rPr>
                <w:rFonts w:ascii="Arial" w:eastAsia="Times New Roman" w:hAnsi="Arial" w:cs="Arial"/>
                <w:color w:val="292934"/>
              </w:rPr>
              <w:t xml:space="preserve"> </w:t>
            </w:r>
            <w:proofErr w:type="spellStart"/>
            <w:r w:rsidRPr="003C4DF5">
              <w:rPr>
                <w:rFonts w:ascii="Arial" w:eastAsia="Times New Roman" w:hAnsi="Arial" w:cs="Arial"/>
                <w:color w:val="292934"/>
              </w:rPr>
              <w:t>Imple</w:t>
            </w:r>
            <w:r w:rsidR="004F1B90">
              <w:rPr>
                <w:rFonts w:ascii="Arial" w:eastAsia="Times New Roman" w:hAnsi="Arial" w:cs="Arial"/>
                <w:color w:val="292934"/>
              </w:rPr>
              <w:t>-</w:t>
            </w:r>
            <w:r w:rsidRPr="003C4DF5">
              <w:rPr>
                <w:rFonts w:ascii="Arial" w:eastAsia="Times New Roman" w:hAnsi="Arial" w:cs="Arial"/>
                <w:color w:val="292934"/>
              </w:rPr>
              <w:t>menta</w:t>
            </w:r>
            <w:r w:rsidR="004F1B90">
              <w:rPr>
                <w:rFonts w:ascii="Arial" w:eastAsia="Times New Roman" w:hAnsi="Arial" w:cs="Arial"/>
                <w:color w:val="292934"/>
              </w:rPr>
              <w:t>-</w:t>
            </w:r>
            <w:r w:rsidRPr="003C4DF5">
              <w:rPr>
                <w:rFonts w:ascii="Arial" w:eastAsia="Times New Roman" w:hAnsi="Arial" w:cs="Arial"/>
                <w:color w:val="292934"/>
              </w:rPr>
              <w:t>tion</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D14B0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372C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A0A0A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0ACB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2DE3C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8855A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4A09E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B6BE6B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800DD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9F025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2A71C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C419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4C938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C43D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76EA8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F1C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C41DF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BEFFB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65386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306F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20233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F35C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32855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31EE3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8D644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4C50D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C5C3D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F6B50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B573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9D76A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DDBBD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7AD78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AC36E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C23C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A7BB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CDCC9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42F8D9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0EE88520"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8C5365E" w14:textId="000F2177"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Profes</w:t>
            </w:r>
            <w:r w:rsidR="004F1B90">
              <w:rPr>
                <w:rFonts w:ascii="Arial" w:eastAsia="Times New Roman" w:hAnsi="Arial" w:cs="Arial"/>
                <w:b/>
                <w:bCs/>
                <w:color w:val="292934"/>
              </w:rPr>
              <w:t>-</w:t>
            </w:r>
            <w:r w:rsidRPr="003C4DF5">
              <w:rPr>
                <w:rFonts w:ascii="Arial" w:eastAsia="Times New Roman" w:hAnsi="Arial" w:cs="Arial"/>
                <w:b/>
                <w:bCs/>
                <w:color w:val="292934"/>
              </w:rPr>
              <w:t>sional</w:t>
            </w:r>
            <w:proofErr w:type="spellEnd"/>
            <w:r w:rsidRPr="003C4DF5">
              <w:rPr>
                <w:rFonts w:ascii="Arial" w:eastAsia="Times New Roman" w:hAnsi="Arial" w:cs="Arial"/>
                <w:b/>
                <w:bCs/>
                <w:color w:val="292934"/>
              </w:rPr>
              <w:t xml:space="preserve"> Learn</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ing</w:t>
            </w:r>
            <w:proofErr w:type="spellEnd"/>
            <w:r w:rsidRPr="003C4DF5">
              <w:rPr>
                <w:rFonts w:ascii="Arial" w:eastAsia="Times New Roman" w:hAnsi="Arial" w:cs="Arial"/>
                <w:b/>
                <w:bCs/>
                <w:color w:val="292934"/>
              </w:rPr>
              <w:t xml:space="preserve"> Project</w:t>
            </w:r>
            <w:r w:rsidR="004F1B90">
              <w:rPr>
                <w:rFonts w:ascii="Arial" w:eastAsia="Times New Roman" w:hAnsi="Arial" w:cs="Arial"/>
                <w:b/>
                <w:bCs/>
                <w:color w:val="292934"/>
              </w:rPr>
              <w:t xml:space="preserve"> </w:t>
            </w:r>
            <w:r w:rsidRPr="003C4DF5">
              <w:rPr>
                <w:rFonts w:ascii="Arial" w:eastAsia="Times New Roman" w:hAnsi="Arial" w:cs="Arial"/>
                <w:b/>
                <w:bCs/>
                <w:color w:val="292934"/>
              </w:rPr>
              <w:t>(PLP) B</w:t>
            </w:r>
            <w:r w:rsidRPr="003C4DF5">
              <w:rPr>
                <w:rFonts w:ascii="Arial" w:eastAsia="Times New Roman" w:hAnsi="Arial" w:cs="Arial"/>
                <w:color w:val="292934"/>
              </w:rPr>
              <w:t xml:space="preserve"> - PLC action plan </w:t>
            </w:r>
          </w:p>
        </w:tc>
        <w:tc>
          <w:tcPr>
            <w:tcW w:w="0" w:type="auto"/>
            <w:tcBorders>
              <w:top w:val="nil"/>
              <w:left w:val="nil"/>
              <w:bottom w:val="single" w:sz="4" w:space="0" w:color="auto"/>
              <w:right w:val="single" w:sz="4" w:space="0" w:color="auto"/>
            </w:tcBorders>
            <w:shd w:val="clear" w:color="auto" w:fill="auto"/>
            <w:noWrap/>
            <w:vAlign w:val="center"/>
            <w:hideMark/>
          </w:tcPr>
          <w:p w14:paraId="20C3893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872FCD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E5B588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15F9C9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C062DA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4117A3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D8A6C1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2260AB2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92F55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DDB2C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C4DBE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D91B2D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9872F2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229FDB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FF5F3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993CF2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68002E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7FD61E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EA1443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BC2CA6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ADB6B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B4C2D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7A352D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FAE372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985E73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1034CE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6A9BDF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8E97F3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0C2B8F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940022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7A055A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D02072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1D98B8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CABFF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A324AB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669BB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138E65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3DB90B44"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947CBFC" w14:textId="5F8377C5"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Curri</w:t>
            </w:r>
            <w:r w:rsidR="004F1B90">
              <w:rPr>
                <w:rFonts w:ascii="Arial" w:eastAsia="Times New Roman" w:hAnsi="Arial" w:cs="Arial"/>
                <w:b/>
                <w:bCs/>
                <w:color w:val="292934"/>
              </w:rPr>
              <w:t>-</w:t>
            </w:r>
            <w:r w:rsidRPr="003C4DF5">
              <w:rPr>
                <w:rFonts w:ascii="Arial" w:eastAsia="Times New Roman" w:hAnsi="Arial" w:cs="Arial"/>
                <w:b/>
                <w:bCs/>
                <w:color w:val="292934"/>
              </w:rPr>
              <w:t>culum</w:t>
            </w:r>
            <w:proofErr w:type="spellEnd"/>
            <w:r w:rsidRPr="003C4DF5">
              <w:rPr>
                <w:rFonts w:ascii="Arial" w:eastAsia="Times New Roman" w:hAnsi="Arial" w:cs="Arial"/>
                <w:b/>
                <w:bCs/>
                <w:color w:val="292934"/>
              </w:rPr>
              <w:t xml:space="preserve"> Design Project (CDP) B</w:t>
            </w:r>
            <w:r w:rsidRPr="003C4DF5">
              <w:rPr>
                <w:rFonts w:ascii="Arial" w:eastAsia="Times New Roman" w:hAnsi="Arial" w:cs="Arial"/>
                <w:color w:val="292934"/>
              </w:rPr>
              <w:t xml:space="preserve"> - Design unit</w:t>
            </w:r>
          </w:p>
        </w:tc>
        <w:tc>
          <w:tcPr>
            <w:tcW w:w="0" w:type="auto"/>
            <w:tcBorders>
              <w:top w:val="nil"/>
              <w:left w:val="nil"/>
              <w:bottom w:val="single" w:sz="4" w:space="0" w:color="auto"/>
              <w:right w:val="single" w:sz="4" w:space="0" w:color="auto"/>
            </w:tcBorders>
            <w:shd w:val="clear" w:color="auto" w:fill="auto"/>
            <w:noWrap/>
            <w:vAlign w:val="center"/>
            <w:hideMark/>
          </w:tcPr>
          <w:p w14:paraId="22692E3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81F634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73160F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C6164A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F5E553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0F8324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CAE1EC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1EDF35E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423733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F08342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8C5FCC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E806AF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F94506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7DE8FE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043B2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0224A6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E8C72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D13C1D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9FF887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B22AB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C07D9B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4377DA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FDCFA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B85404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200A9A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E796A2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2E9FEA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5DB5E7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BC45A4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6C8BF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E5E939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D517D7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A474E7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C9A1E6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F8CE98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BE6A10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9BD49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2FDE659D" w14:textId="77777777" w:rsidTr="00A52B62">
        <w:trPr>
          <w:trHeight w:val="300"/>
        </w:trPr>
        <w:tc>
          <w:tcPr>
            <w:tcW w:w="0" w:type="auto"/>
            <w:tcBorders>
              <w:top w:val="nil"/>
              <w:left w:val="nil"/>
              <w:bottom w:val="single" w:sz="4" w:space="0" w:color="auto"/>
              <w:right w:val="nil"/>
            </w:tcBorders>
            <w:shd w:val="clear" w:color="000000" w:fill="D2533C"/>
            <w:noWrap/>
            <w:vAlign w:val="bottom"/>
            <w:hideMark/>
          </w:tcPr>
          <w:p w14:paraId="7EF1F4C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348AEF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66E165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85D1B0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6E266D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690C9C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B9AD36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DAD020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133270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26BF2C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24DBCF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B56650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C6ECAE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16C034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7C7579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5784C0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309219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059E25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34DDB3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CE0514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49B11B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C04971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7252AF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7ED3472"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201CB8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9EA239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664CD3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422BED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400B0A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985A90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7B2010D"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2DF409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9BCC34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99C7B5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335B9A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F20738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AFD6B98"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30785E1" w14:textId="77777777" w:rsidR="003C4DF5" w:rsidRDefault="003C4DF5" w:rsidP="003C4DF5">
            <w:pPr>
              <w:rPr>
                <w:rFonts w:ascii="Arial" w:eastAsia="Times New Roman" w:hAnsi="Arial" w:cs="Arial"/>
                <w:color w:val="292934"/>
              </w:rPr>
            </w:pPr>
            <w:r w:rsidRPr="003C4DF5">
              <w:rPr>
                <w:rFonts w:ascii="Arial" w:eastAsia="Times New Roman" w:hAnsi="Arial" w:cs="Arial"/>
                <w:color w:val="292934"/>
              </w:rPr>
              <w:t> </w:t>
            </w:r>
          </w:p>
          <w:p w14:paraId="32A7F35D" w14:textId="77777777" w:rsidR="00A52B62" w:rsidRDefault="00A52B62" w:rsidP="003C4DF5">
            <w:pPr>
              <w:rPr>
                <w:rFonts w:ascii="Arial" w:eastAsia="Times New Roman" w:hAnsi="Arial" w:cs="Arial"/>
                <w:color w:val="292934"/>
              </w:rPr>
            </w:pPr>
          </w:p>
          <w:p w14:paraId="702FFC77" w14:textId="77777777" w:rsidR="00A52B62" w:rsidRDefault="00A52B62" w:rsidP="003C4DF5">
            <w:pPr>
              <w:rPr>
                <w:rFonts w:ascii="Arial" w:eastAsia="Times New Roman" w:hAnsi="Arial" w:cs="Arial"/>
                <w:color w:val="292934"/>
              </w:rPr>
            </w:pPr>
          </w:p>
          <w:p w14:paraId="7BF55E95" w14:textId="77777777" w:rsidR="00A52B62" w:rsidRDefault="00A52B62" w:rsidP="003C4DF5">
            <w:pPr>
              <w:rPr>
                <w:rFonts w:ascii="Arial" w:eastAsia="Times New Roman" w:hAnsi="Arial" w:cs="Arial"/>
                <w:color w:val="292934"/>
              </w:rPr>
            </w:pPr>
          </w:p>
          <w:p w14:paraId="0F3A75FD" w14:textId="77777777" w:rsidR="00A52B62" w:rsidRDefault="00A52B62" w:rsidP="003C4DF5">
            <w:pPr>
              <w:rPr>
                <w:rFonts w:ascii="Arial" w:eastAsia="Times New Roman" w:hAnsi="Arial" w:cs="Arial"/>
                <w:color w:val="292934"/>
              </w:rPr>
            </w:pPr>
          </w:p>
          <w:p w14:paraId="50CD2820" w14:textId="77777777" w:rsidR="00A52B62" w:rsidRDefault="00A52B62" w:rsidP="003C4DF5">
            <w:pPr>
              <w:rPr>
                <w:rFonts w:ascii="Arial" w:eastAsia="Times New Roman" w:hAnsi="Arial" w:cs="Arial"/>
                <w:color w:val="292934"/>
              </w:rPr>
            </w:pPr>
          </w:p>
          <w:p w14:paraId="69893CD2" w14:textId="77777777" w:rsidR="00A52B62" w:rsidRDefault="00A52B62" w:rsidP="003C4DF5">
            <w:pPr>
              <w:rPr>
                <w:rFonts w:ascii="Arial" w:eastAsia="Times New Roman" w:hAnsi="Arial" w:cs="Arial"/>
                <w:color w:val="292934"/>
              </w:rPr>
            </w:pPr>
          </w:p>
          <w:p w14:paraId="171586BB" w14:textId="77777777" w:rsidR="00A52B62" w:rsidRPr="003C4DF5" w:rsidRDefault="00A52B62" w:rsidP="003C4DF5">
            <w:pPr>
              <w:rPr>
                <w:rFonts w:ascii="Arial" w:eastAsia="Times New Roman" w:hAnsi="Arial" w:cs="Arial"/>
                <w:color w:val="292934"/>
              </w:rPr>
            </w:pPr>
          </w:p>
        </w:tc>
      </w:tr>
      <w:tr w:rsidR="00C55436" w:rsidRPr="003C4DF5" w14:paraId="6F88F748" w14:textId="77777777" w:rsidTr="00A52B62">
        <w:trPr>
          <w:trHeight w:val="300"/>
        </w:trPr>
        <w:tc>
          <w:tcPr>
            <w:tcW w:w="0" w:type="auto"/>
            <w:tcBorders>
              <w:top w:val="single" w:sz="4" w:space="0" w:color="auto"/>
              <w:left w:val="nil"/>
              <w:bottom w:val="single" w:sz="4" w:space="0" w:color="auto"/>
              <w:right w:val="nil"/>
            </w:tcBorders>
            <w:shd w:val="clear" w:color="000000" w:fill="A43926"/>
            <w:vAlign w:val="bottom"/>
            <w:hideMark/>
          </w:tcPr>
          <w:p w14:paraId="01ECFBE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lastRenderedPageBreak/>
              <w:t>EDCI 708</w:t>
            </w:r>
          </w:p>
        </w:tc>
        <w:tc>
          <w:tcPr>
            <w:tcW w:w="0" w:type="auto"/>
            <w:tcBorders>
              <w:top w:val="single" w:sz="4" w:space="0" w:color="auto"/>
              <w:left w:val="nil"/>
              <w:bottom w:val="single" w:sz="4" w:space="0" w:color="auto"/>
              <w:right w:val="nil"/>
            </w:tcBorders>
            <w:shd w:val="clear" w:color="000000" w:fill="A43926"/>
            <w:noWrap/>
            <w:vAlign w:val="center"/>
            <w:hideMark/>
          </w:tcPr>
          <w:p w14:paraId="7B8955F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nil"/>
            </w:tcBorders>
            <w:shd w:val="clear" w:color="000000" w:fill="A43926"/>
            <w:noWrap/>
            <w:vAlign w:val="center"/>
            <w:hideMark/>
          </w:tcPr>
          <w:p w14:paraId="5EB2C3C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nil"/>
            </w:tcBorders>
            <w:shd w:val="clear" w:color="000000" w:fill="A43926"/>
            <w:noWrap/>
            <w:vAlign w:val="center"/>
            <w:hideMark/>
          </w:tcPr>
          <w:p w14:paraId="0B0DE0A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nil"/>
            </w:tcBorders>
            <w:shd w:val="clear" w:color="000000" w:fill="A43926"/>
            <w:noWrap/>
            <w:vAlign w:val="center"/>
            <w:hideMark/>
          </w:tcPr>
          <w:p w14:paraId="2E6FDFA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nil"/>
            </w:tcBorders>
            <w:shd w:val="clear" w:color="000000" w:fill="A43926"/>
            <w:noWrap/>
            <w:vAlign w:val="center"/>
            <w:hideMark/>
          </w:tcPr>
          <w:p w14:paraId="14E2D41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nil"/>
            </w:tcBorders>
            <w:shd w:val="clear" w:color="000000" w:fill="A43926"/>
            <w:noWrap/>
            <w:vAlign w:val="center"/>
            <w:hideMark/>
          </w:tcPr>
          <w:p w14:paraId="5CF0585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nil"/>
            </w:tcBorders>
            <w:shd w:val="clear" w:color="000000" w:fill="A43926"/>
            <w:noWrap/>
            <w:vAlign w:val="center"/>
            <w:hideMark/>
          </w:tcPr>
          <w:p w14:paraId="0B78F7F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nil"/>
            </w:tcBorders>
            <w:shd w:val="clear" w:color="000000" w:fill="A43926"/>
            <w:noWrap/>
            <w:vAlign w:val="center"/>
            <w:hideMark/>
          </w:tcPr>
          <w:p w14:paraId="3ACD7EB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nil"/>
            </w:tcBorders>
            <w:shd w:val="clear" w:color="000000" w:fill="A43926"/>
            <w:noWrap/>
            <w:vAlign w:val="center"/>
            <w:hideMark/>
          </w:tcPr>
          <w:p w14:paraId="7883375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nil"/>
            </w:tcBorders>
            <w:shd w:val="clear" w:color="000000" w:fill="A43926"/>
            <w:noWrap/>
            <w:vAlign w:val="center"/>
            <w:hideMark/>
          </w:tcPr>
          <w:p w14:paraId="5CEE6D3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nil"/>
            </w:tcBorders>
            <w:shd w:val="clear" w:color="000000" w:fill="A43926"/>
            <w:noWrap/>
            <w:vAlign w:val="center"/>
            <w:hideMark/>
          </w:tcPr>
          <w:p w14:paraId="41E1307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nil"/>
            </w:tcBorders>
            <w:shd w:val="clear" w:color="000000" w:fill="A43926"/>
            <w:noWrap/>
            <w:vAlign w:val="center"/>
            <w:hideMark/>
          </w:tcPr>
          <w:p w14:paraId="770E5D9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nil"/>
            </w:tcBorders>
            <w:shd w:val="clear" w:color="000000" w:fill="A43926"/>
            <w:noWrap/>
            <w:vAlign w:val="center"/>
            <w:hideMark/>
          </w:tcPr>
          <w:p w14:paraId="7D29417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nil"/>
            </w:tcBorders>
            <w:shd w:val="clear" w:color="000000" w:fill="A43926"/>
            <w:noWrap/>
            <w:vAlign w:val="center"/>
            <w:hideMark/>
          </w:tcPr>
          <w:p w14:paraId="32C0994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nil"/>
            </w:tcBorders>
            <w:shd w:val="clear" w:color="000000" w:fill="A43926"/>
            <w:noWrap/>
            <w:vAlign w:val="center"/>
            <w:hideMark/>
          </w:tcPr>
          <w:p w14:paraId="21C594D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nil"/>
            </w:tcBorders>
            <w:shd w:val="clear" w:color="000000" w:fill="A43926"/>
            <w:noWrap/>
            <w:vAlign w:val="center"/>
            <w:hideMark/>
          </w:tcPr>
          <w:p w14:paraId="33EC81C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nil"/>
            </w:tcBorders>
            <w:shd w:val="clear" w:color="000000" w:fill="A43926"/>
            <w:noWrap/>
            <w:vAlign w:val="center"/>
            <w:hideMark/>
          </w:tcPr>
          <w:p w14:paraId="133AAE0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nil"/>
            </w:tcBorders>
            <w:shd w:val="clear" w:color="000000" w:fill="A43926"/>
            <w:noWrap/>
            <w:vAlign w:val="center"/>
            <w:hideMark/>
          </w:tcPr>
          <w:p w14:paraId="4D33A92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nil"/>
            </w:tcBorders>
            <w:shd w:val="clear" w:color="000000" w:fill="A43926"/>
            <w:noWrap/>
            <w:vAlign w:val="center"/>
            <w:hideMark/>
          </w:tcPr>
          <w:p w14:paraId="51EDDA4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nil"/>
            </w:tcBorders>
            <w:shd w:val="clear" w:color="000000" w:fill="A43926"/>
            <w:noWrap/>
            <w:vAlign w:val="center"/>
            <w:hideMark/>
          </w:tcPr>
          <w:p w14:paraId="2CDB686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nil"/>
            </w:tcBorders>
            <w:shd w:val="clear" w:color="000000" w:fill="A43926"/>
            <w:noWrap/>
            <w:vAlign w:val="center"/>
            <w:hideMark/>
          </w:tcPr>
          <w:p w14:paraId="7840068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nil"/>
            </w:tcBorders>
            <w:shd w:val="clear" w:color="000000" w:fill="A43926"/>
            <w:noWrap/>
            <w:vAlign w:val="center"/>
            <w:hideMark/>
          </w:tcPr>
          <w:p w14:paraId="4B46AF0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nil"/>
            </w:tcBorders>
            <w:shd w:val="clear" w:color="000000" w:fill="A43926"/>
            <w:noWrap/>
            <w:vAlign w:val="center"/>
            <w:hideMark/>
          </w:tcPr>
          <w:p w14:paraId="71B6491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nil"/>
            </w:tcBorders>
            <w:shd w:val="clear" w:color="000000" w:fill="A43926"/>
            <w:noWrap/>
            <w:vAlign w:val="center"/>
            <w:hideMark/>
          </w:tcPr>
          <w:p w14:paraId="791E8FC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nil"/>
            </w:tcBorders>
            <w:shd w:val="clear" w:color="000000" w:fill="A43926"/>
            <w:noWrap/>
            <w:vAlign w:val="center"/>
            <w:hideMark/>
          </w:tcPr>
          <w:p w14:paraId="247ECDE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nil"/>
            </w:tcBorders>
            <w:shd w:val="clear" w:color="000000" w:fill="A43926"/>
            <w:noWrap/>
            <w:vAlign w:val="center"/>
            <w:hideMark/>
          </w:tcPr>
          <w:p w14:paraId="2FAD5C6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nil"/>
            </w:tcBorders>
            <w:shd w:val="clear" w:color="000000" w:fill="A43926"/>
            <w:noWrap/>
            <w:vAlign w:val="center"/>
            <w:hideMark/>
          </w:tcPr>
          <w:p w14:paraId="28BE943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nil"/>
            </w:tcBorders>
            <w:shd w:val="clear" w:color="000000" w:fill="A43926"/>
            <w:noWrap/>
            <w:vAlign w:val="center"/>
            <w:hideMark/>
          </w:tcPr>
          <w:p w14:paraId="3248CFA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nil"/>
            </w:tcBorders>
            <w:shd w:val="clear" w:color="000000" w:fill="A43926"/>
            <w:noWrap/>
            <w:vAlign w:val="center"/>
            <w:hideMark/>
          </w:tcPr>
          <w:p w14:paraId="2E542DEA"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nil"/>
            </w:tcBorders>
            <w:shd w:val="clear" w:color="000000" w:fill="A43926"/>
            <w:noWrap/>
            <w:vAlign w:val="center"/>
            <w:hideMark/>
          </w:tcPr>
          <w:p w14:paraId="6E722C7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nil"/>
            </w:tcBorders>
            <w:shd w:val="clear" w:color="000000" w:fill="A43926"/>
            <w:noWrap/>
            <w:vAlign w:val="center"/>
            <w:hideMark/>
          </w:tcPr>
          <w:p w14:paraId="2D20D5DB"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nil"/>
            </w:tcBorders>
            <w:shd w:val="clear" w:color="000000" w:fill="A43926"/>
            <w:noWrap/>
            <w:vAlign w:val="center"/>
            <w:hideMark/>
          </w:tcPr>
          <w:p w14:paraId="5FB8F98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nil"/>
            </w:tcBorders>
            <w:shd w:val="clear" w:color="000000" w:fill="A43926"/>
            <w:noWrap/>
            <w:vAlign w:val="center"/>
            <w:hideMark/>
          </w:tcPr>
          <w:p w14:paraId="5649175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nil"/>
            </w:tcBorders>
            <w:shd w:val="clear" w:color="000000" w:fill="A43926"/>
            <w:noWrap/>
            <w:vAlign w:val="center"/>
            <w:hideMark/>
          </w:tcPr>
          <w:p w14:paraId="4D105A8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nil"/>
            </w:tcBorders>
            <w:shd w:val="clear" w:color="000000" w:fill="A43926"/>
            <w:noWrap/>
            <w:vAlign w:val="center"/>
            <w:hideMark/>
          </w:tcPr>
          <w:p w14:paraId="076D368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nil"/>
            </w:tcBorders>
            <w:shd w:val="clear" w:color="000000" w:fill="A43926"/>
            <w:noWrap/>
            <w:vAlign w:val="center"/>
            <w:hideMark/>
          </w:tcPr>
          <w:p w14:paraId="03D076F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nil"/>
            </w:tcBorders>
            <w:shd w:val="clear" w:color="000000" w:fill="A43926"/>
            <w:noWrap/>
            <w:vAlign w:val="center"/>
            <w:hideMark/>
          </w:tcPr>
          <w:p w14:paraId="6F717B0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4E3B3DC8" w14:textId="77777777" w:rsidTr="00A52B6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4837339" w14:textId="40FC22E2"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Profes</w:t>
            </w:r>
            <w:r w:rsidR="004F1B90">
              <w:rPr>
                <w:rFonts w:ascii="Arial" w:eastAsia="Times New Roman" w:hAnsi="Arial" w:cs="Arial"/>
                <w:b/>
                <w:bCs/>
                <w:color w:val="292934"/>
              </w:rPr>
              <w:t>-</w:t>
            </w:r>
            <w:r w:rsidRPr="003C4DF5">
              <w:rPr>
                <w:rFonts w:ascii="Arial" w:eastAsia="Times New Roman" w:hAnsi="Arial" w:cs="Arial"/>
                <w:b/>
                <w:bCs/>
                <w:color w:val="292934"/>
              </w:rPr>
              <w:t>sional</w:t>
            </w:r>
            <w:proofErr w:type="spellEnd"/>
            <w:r w:rsidRPr="003C4DF5">
              <w:rPr>
                <w:rFonts w:ascii="Arial" w:eastAsia="Times New Roman" w:hAnsi="Arial" w:cs="Arial"/>
                <w:b/>
                <w:bCs/>
                <w:color w:val="292934"/>
              </w:rPr>
              <w:t xml:space="preserve"> Learn</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ing</w:t>
            </w:r>
            <w:proofErr w:type="spellEnd"/>
            <w:r w:rsidRPr="003C4DF5">
              <w:rPr>
                <w:rFonts w:ascii="Arial" w:eastAsia="Times New Roman" w:hAnsi="Arial" w:cs="Arial"/>
                <w:b/>
                <w:bCs/>
                <w:color w:val="292934"/>
              </w:rPr>
              <w:t xml:space="preserve"> Project (PLP) C</w:t>
            </w:r>
            <w:r w:rsidRPr="003C4DF5">
              <w:rPr>
                <w:rFonts w:ascii="Arial" w:eastAsia="Times New Roman" w:hAnsi="Arial" w:cs="Arial"/>
                <w:color w:val="292934"/>
              </w:rPr>
              <w:t xml:space="preserve"> - PLC </w:t>
            </w:r>
            <w:proofErr w:type="spellStart"/>
            <w:r w:rsidRPr="003C4DF5">
              <w:rPr>
                <w:rFonts w:ascii="Arial" w:eastAsia="Times New Roman" w:hAnsi="Arial" w:cs="Arial"/>
                <w:color w:val="292934"/>
              </w:rPr>
              <w:t>facilita</w:t>
            </w:r>
            <w:r w:rsidR="004F1B90">
              <w:rPr>
                <w:rFonts w:ascii="Arial" w:eastAsia="Times New Roman" w:hAnsi="Arial" w:cs="Arial"/>
                <w:color w:val="292934"/>
              </w:rPr>
              <w:t>-</w:t>
            </w:r>
            <w:r w:rsidRPr="003C4DF5">
              <w:rPr>
                <w:rFonts w:ascii="Arial" w:eastAsia="Times New Roman" w:hAnsi="Arial" w:cs="Arial"/>
                <w:color w:val="292934"/>
              </w:rPr>
              <w:t>tion</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E84B7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A3F48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82F2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66358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212D2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CDFD3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78353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B9D8F9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995D5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9E4D6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0D87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039F0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F868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D635E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DED2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0BB8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86FE4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D5307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B16D8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C35FC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F4F8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DAEB3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7FBD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9E93B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9592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2A825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8551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44763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824A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22DA2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171E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F6E76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194AC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5618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07CA4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8699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D270D7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3C4DF5" w:rsidRPr="003C4DF5" w14:paraId="54F0CFD9" w14:textId="77777777" w:rsidTr="004F1B9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1BDEF0E" w14:textId="79F9DF85" w:rsidR="003C4DF5" w:rsidRPr="003C4DF5" w:rsidRDefault="003C4DF5" w:rsidP="003C4DF5">
            <w:pPr>
              <w:rPr>
                <w:rFonts w:ascii="Arial" w:eastAsia="Times New Roman" w:hAnsi="Arial" w:cs="Arial"/>
                <w:color w:val="292934"/>
              </w:rPr>
            </w:pPr>
            <w:proofErr w:type="spellStart"/>
            <w:r w:rsidRPr="003C4DF5">
              <w:rPr>
                <w:rFonts w:ascii="Arial" w:eastAsia="Times New Roman" w:hAnsi="Arial" w:cs="Arial"/>
                <w:b/>
                <w:bCs/>
                <w:color w:val="292934"/>
              </w:rPr>
              <w:t>Curri</w:t>
            </w:r>
            <w:r w:rsidR="004F1B90">
              <w:rPr>
                <w:rFonts w:ascii="Arial" w:eastAsia="Times New Roman" w:hAnsi="Arial" w:cs="Arial"/>
                <w:b/>
                <w:bCs/>
                <w:color w:val="292934"/>
              </w:rPr>
              <w:t>-</w:t>
            </w:r>
            <w:r w:rsidRPr="003C4DF5">
              <w:rPr>
                <w:rFonts w:ascii="Arial" w:eastAsia="Times New Roman" w:hAnsi="Arial" w:cs="Arial"/>
                <w:b/>
                <w:bCs/>
                <w:color w:val="292934"/>
              </w:rPr>
              <w:t>culum</w:t>
            </w:r>
            <w:proofErr w:type="spellEnd"/>
            <w:r w:rsidRPr="003C4DF5">
              <w:rPr>
                <w:rFonts w:ascii="Arial" w:eastAsia="Times New Roman" w:hAnsi="Arial" w:cs="Arial"/>
                <w:b/>
                <w:bCs/>
                <w:color w:val="292934"/>
              </w:rPr>
              <w:t xml:space="preserve"> Design Project (CDP) C</w:t>
            </w:r>
            <w:r w:rsidRPr="003C4DF5">
              <w:rPr>
                <w:rFonts w:ascii="Arial" w:eastAsia="Times New Roman" w:hAnsi="Arial" w:cs="Arial"/>
                <w:color w:val="292934"/>
              </w:rPr>
              <w:t xml:space="preserve"> </w:t>
            </w:r>
            <w:r w:rsidR="004F1B90">
              <w:rPr>
                <w:rFonts w:ascii="Arial" w:eastAsia="Times New Roman" w:hAnsi="Arial" w:cs="Arial"/>
                <w:color w:val="292934"/>
              </w:rPr>
              <w:t>–</w:t>
            </w:r>
            <w:r w:rsidRPr="003C4DF5">
              <w:rPr>
                <w:rFonts w:ascii="Arial" w:eastAsia="Times New Roman" w:hAnsi="Arial" w:cs="Arial"/>
                <w:color w:val="292934"/>
              </w:rPr>
              <w:t xml:space="preserve"> </w:t>
            </w:r>
            <w:proofErr w:type="spellStart"/>
            <w:r w:rsidRPr="003C4DF5">
              <w:rPr>
                <w:rFonts w:ascii="Arial" w:eastAsia="Times New Roman" w:hAnsi="Arial" w:cs="Arial"/>
                <w:color w:val="292934"/>
              </w:rPr>
              <w:t>Imple</w:t>
            </w:r>
            <w:r w:rsidR="004F1B90">
              <w:rPr>
                <w:rFonts w:ascii="Arial" w:eastAsia="Times New Roman" w:hAnsi="Arial" w:cs="Arial"/>
                <w:color w:val="292934"/>
              </w:rPr>
              <w:t>-</w:t>
            </w:r>
            <w:r w:rsidRPr="003C4DF5">
              <w:rPr>
                <w:rFonts w:ascii="Arial" w:eastAsia="Times New Roman" w:hAnsi="Arial" w:cs="Arial"/>
                <w:color w:val="292934"/>
              </w:rPr>
              <w:t>menta</w:t>
            </w:r>
            <w:r w:rsidR="004F1B90">
              <w:rPr>
                <w:rFonts w:ascii="Arial" w:eastAsia="Times New Roman" w:hAnsi="Arial" w:cs="Arial"/>
                <w:color w:val="292934"/>
              </w:rPr>
              <w:t>-</w:t>
            </w:r>
            <w:r w:rsidRPr="003C4DF5">
              <w:rPr>
                <w:rFonts w:ascii="Arial" w:eastAsia="Times New Roman" w:hAnsi="Arial" w:cs="Arial"/>
                <w:color w:val="292934"/>
              </w:rPr>
              <w:t>tion</w:t>
            </w:r>
            <w:proofErr w:type="spellEnd"/>
            <w:r w:rsidRPr="003C4DF5">
              <w:rPr>
                <w:rFonts w:ascii="Arial" w:eastAsia="Times New Roman" w:hAnsi="Arial" w:cs="Arial"/>
                <w:color w:val="292934"/>
              </w:rPr>
              <w:t xml:space="preserve"> and assess</w:t>
            </w:r>
            <w:r w:rsidR="004F1B90">
              <w:rPr>
                <w:rFonts w:ascii="Arial" w:eastAsia="Times New Roman" w:hAnsi="Arial" w:cs="Arial"/>
                <w:color w:val="292934"/>
              </w:rPr>
              <w:t>-</w:t>
            </w:r>
            <w:proofErr w:type="spellStart"/>
            <w:r w:rsidRPr="003C4DF5">
              <w:rPr>
                <w:rFonts w:ascii="Arial" w:eastAsia="Times New Roman" w:hAnsi="Arial" w:cs="Arial"/>
                <w:color w:val="292934"/>
              </w:rPr>
              <w:t>ment</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7E88DE4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3C41CB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58F5B7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17B5F30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A38152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4903DF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CA589B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000000" w:fill="FFFFFF"/>
            <w:noWrap/>
            <w:vAlign w:val="center"/>
            <w:hideMark/>
          </w:tcPr>
          <w:p w14:paraId="75A1F82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61BA61A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6417AB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590DB50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DE641E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57C1B6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53342D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1A98DDF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5884A1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088F036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182AFA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D9A8C9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D0F4EF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7F54838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84809A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A6F32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55CB14C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6AEA03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2E91FEE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31EBE3D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nil"/>
              <w:left w:val="nil"/>
              <w:bottom w:val="single" w:sz="4" w:space="0" w:color="auto"/>
              <w:right w:val="single" w:sz="4" w:space="0" w:color="auto"/>
            </w:tcBorders>
            <w:shd w:val="clear" w:color="auto" w:fill="auto"/>
            <w:noWrap/>
            <w:vAlign w:val="center"/>
            <w:hideMark/>
          </w:tcPr>
          <w:p w14:paraId="4191853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06B0EA2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C1372B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2125D30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31E15A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4326F0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DDA4FE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4B396F5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auto" w:fill="auto"/>
            <w:noWrap/>
            <w:vAlign w:val="center"/>
            <w:hideMark/>
          </w:tcPr>
          <w:p w14:paraId="757175E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CC5378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51EC6B95" w14:textId="77777777" w:rsidTr="00A52B62">
        <w:trPr>
          <w:trHeight w:val="300"/>
        </w:trPr>
        <w:tc>
          <w:tcPr>
            <w:tcW w:w="0" w:type="auto"/>
            <w:tcBorders>
              <w:top w:val="nil"/>
              <w:left w:val="nil"/>
              <w:bottom w:val="single" w:sz="4" w:space="0" w:color="auto"/>
              <w:right w:val="nil"/>
            </w:tcBorders>
            <w:shd w:val="clear" w:color="000000" w:fill="D2533C"/>
            <w:noWrap/>
            <w:vAlign w:val="bottom"/>
            <w:hideMark/>
          </w:tcPr>
          <w:p w14:paraId="3562977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2589B3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C46C28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1A0939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84A378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241410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C68D97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D6A73B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7E71E4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8819D5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F7D6BF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9A2E0E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899F9E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6149E1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00167F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0FD5A0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272767C"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C384DA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70730D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19E9A503"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36C361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962D2B6"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F3A743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0897BF5"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5654A4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9DEA12A"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CD9A457"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482A6E0"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6348B03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769D542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CB2F12E"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7DB396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40369131"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086CDE0B"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38F0C49"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31D7208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2507332F"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nil"/>
              <w:left w:val="nil"/>
              <w:bottom w:val="single" w:sz="4" w:space="0" w:color="auto"/>
              <w:right w:val="nil"/>
            </w:tcBorders>
            <w:shd w:val="clear" w:color="000000" w:fill="D2533C"/>
            <w:noWrap/>
            <w:vAlign w:val="center"/>
            <w:hideMark/>
          </w:tcPr>
          <w:p w14:paraId="50EF4564" w14:textId="77777777" w:rsidR="00A52B62" w:rsidRDefault="00A52B62" w:rsidP="003C4DF5">
            <w:pPr>
              <w:rPr>
                <w:rFonts w:ascii="Arial" w:eastAsia="Times New Roman" w:hAnsi="Arial" w:cs="Arial"/>
                <w:color w:val="292934"/>
              </w:rPr>
            </w:pPr>
          </w:p>
          <w:p w14:paraId="0645E5E6" w14:textId="77777777" w:rsidR="00A52B62" w:rsidRDefault="00A52B62" w:rsidP="003C4DF5">
            <w:pPr>
              <w:rPr>
                <w:rFonts w:ascii="Arial" w:eastAsia="Times New Roman" w:hAnsi="Arial" w:cs="Arial"/>
                <w:color w:val="292934"/>
              </w:rPr>
            </w:pPr>
          </w:p>
          <w:p w14:paraId="4291507E" w14:textId="77777777" w:rsidR="00A52B62" w:rsidRDefault="00A52B62" w:rsidP="003C4DF5">
            <w:pPr>
              <w:rPr>
                <w:rFonts w:ascii="Arial" w:eastAsia="Times New Roman" w:hAnsi="Arial" w:cs="Arial"/>
                <w:color w:val="292934"/>
              </w:rPr>
            </w:pPr>
          </w:p>
          <w:p w14:paraId="5BC9C47E" w14:textId="77777777" w:rsidR="00A52B62" w:rsidRDefault="00A52B62" w:rsidP="003C4DF5">
            <w:pPr>
              <w:rPr>
                <w:rFonts w:ascii="Arial" w:eastAsia="Times New Roman" w:hAnsi="Arial" w:cs="Arial"/>
                <w:color w:val="292934"/>
              </w:rPr>
            </w:pPr>
          </w:p>
          <w:p w14:paraId="668403FE" w14:textId="77777777" w:rsidR="00A52B62" w:rsidRDefault="00A52B62" w:rsidP="003C4DF5">
            <w:pPr>
              <w:rPr>
                <w:rFonts w:ascii="Arial" w:eastAsia="Times New Roman" w:hAnsi="Arial" w:cs="Arial"/>
                <w:color w:val="292934"/>
              </w:rPr>
            </w:pPr>
          </w:p>
          <w:p w14:paraId="719A0887" w14:textId="77777777" w:rsidR="00A52B62" w:rsidRDefault="00A52B62" w:rsidP="003C4DF5">
            <w:pPr>
              <w:rPr>
                <w:rFonts w:ascii="Arial" w:eastAsia="Times New Roman" w:hAnsi="Arial" w:cs="Arial"/>
                <w:color w:val="292934"/>
              </w:rPr>
            </w:pPr>
          </w:p>
          <w:p w14:paraId="3D461A67" w14:textId="77777777" w:rsidR="00A52B62" w:rsidRDefault="00A52B62" w:rsidP="003C4DF5">
            <w:pPr>
              <w:rPr>
                <w:rFonts w:ascii="Arial" w:eastAsia="Times New Roman" w:hAnsi="Arial" w:cs="Arial"/>
                <w:color w:val="292934"/>
              </w:rPr>
            </w:pPr>
          </w:p>
          <w:p w14:paraId="456FC8E5" w14:textId="77777777" w:rsidR="00A52B62" w:rsidRDefault="00A52B62" w:rsidP="003C4DF5">
            <w:pPr>
              <w:rPr>
                <w:rFonts w:ascii="Arial" w:eastAsia="Times New Roman" w:hAnsi="Arial" w:cs="Arial"/>
                <w:color w:val="292934"/>
              </w:rPr>
            </w:pPr>
          </w:p>
          <w:p w14:paraId="6C7ACD1C" w14:textId="77777777" w:rsidR="00A52B62" w:rsidRDefault="00A52B62" w:rsidP="003C4DF5">
            <w:pPr>
              <w:rPr>
                <w:rFonts w:ascii="Arial" w:eastAsia="Times New Roman" w:hAnsi="Arial" w:cs="Arial"/>
                <w:color w:val="292934"/>
              </w:rPr>
            </w:pPr>
          </w:p>
          <w:p w14:paraId="3E1B95CC" w14:textId="77777777" w:rsidR="00A52B62" w:rsidRDefault="00A52B62" w:rsidP="003C4DF5">
            <w:pPr>
              <w:rPr>
                <w:rFonts w:ascii="Arial" w:eastAsia="Times New Roman" w:hAnsi="Arial" w:cs="Arial"/>
                <w:color w:val="292934"/>
              </w:rPr>
            </w:pPr>
          </w:p>
          <w:p w14:paraId="434E78DE" w14:textId="77777777" w:rsidR="00A52B62" w:rsidRDefault="00A52B62" w:rsidP="003C4DF5">
            <w:pPr>
              <w:rPr>
                <w:rFonts w:ascii="Arial" w:eastAsia="Times New Roman" w:hAnsi="Arial" w:cs="Arial"/>
                <w:color w:val="292934"/>
              </w:rPr>
            </w:pPr>
          </w:p>
          <w:p w14:paraId="204353A4" w14:textId="77777777" w:rsidR="003C4DF5" w:rsidRPr="003C4DF5" w:rsidRDefault="003C4DF5" w:rsidP="003C4DF5">
            <w:pPr>
              <w:rPr>
                <w:rFonts w:ascii="Arial" w:eastAsia="Times New Roman" w:hAnsi="Arial" w:cs="Arial"/>
                <w:color w:val="292934"/>
              </w:rPr>
            </w:pPr>
            <w:r w:rsidRPr="003C4DF5">
              <w:rPr>
                <w:rFonts w:ascii="Arial" w:eastAsia="Times New Roman" w:hAnsi="Arial" w:cs="Arial"/>
                <w:color w:val="292934"/>
              </w:rPr>
              <w:t> </w:t>
            </w:r>
          </w:p>
        </w:tc>
      </w:tr>
      <w:tr w:rsidR="00C55436" w:rsidRPr="003C4DF5" w14:paraId="19323EFF" w14:textId="77777777" w:rsidTr="00A52B62">
        <w:trPr>
          <w:trHeight w:val="300"/>
        </w:trPr>
        <w:tc>
          <w:tcPr>
            <w:tcW w:w="0" w:type="auto"/>
            <w:tcBorders>
              <w:top w:val="single" w:sz="4" w:space="0" w:color="auto"/>
              <w:left w:val="nil"/>
              <w:bottom w:val="single" w:sz="4" w:space="0" w:color="auto"/>
              <w:right w:val="nil"/>
            </w:tcBorders>
            <w:shd w:val="clear" w:color="000000" w:fill="A43926"/>
            <w:vAlign w:val="bottom"/>
            <w:hideMark/>
          </w:tcPr>
          <w:p w14:paraId="75E8050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lastRenderedPageBreak/>
              <w:t>EDCI 710</w:t>
            </w:r>
          </w:p>
        </w:tc>
        <w:tc>
          <w:tcPr>
            <w:tcW w:w="0" w:type="auto"/>
            <w:tcBorders>
              <w:top w:val="single" w:sz="4" w:space="0" w:color="auto"/>
              <w:left w:val="nil"/>
              <w:bottom w:val="single" w:sz="4" w:space="0" w:color="auto"/>
              <w:right w:val="nil"/>
            </w:tcBorders>
            <w:shd w:val="clear" w:color="000000" w:fill="A43926"/>
            <w:noWrap/>
            <w:vAlign w:val="center"/>
            <w:hideMark/>
          </w:tcPr>
          <w:p w14:paraId="6115A57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1A</w:t>
            </w:r>
          </w:p>
        </w:tc>
        <w:tc>
          <w:tcPr>
            <w:tcW w:w="0" w:type="auto"/>
            <w:tcBorders>
              <w:top w:val="single" w:sz="4" w:space="0" w:color="auto"/>
              <w:left w:val="nil"/>
              <w:bottom w:val="single" w:sz="4" w:space="0" w:color="auto"/>
              <w:right w:val="nil"/>
            </w:tcBorders>
            <w:shd w:val="clear" w:color="000000" w:fill="A43926"/>
            <w:noWrap/>
            <w:vAlign w:val="center"/>
            <w:hideMark/>
          </w:tcPr>
          <w:p w14:paraId="1679FB2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1B</w:t>
            </w:r>
          </w:p>
        </w:tc>
        <w:tc>
          <w:tcPr>
            <w:tcW w:w="0" w:type="auto"/>
            <w:tcBorders>
              <w:top w:val="single" w:sz="4" w:space="0" w:color="auto"/>
              <w:left w:val="nil"/>
              <w:bottom w:val="single" w:sz="4" w:space="0" w:color="auto"/>
              <w:right w:val="nil"/>
            </w:tcBorders>
            <w:shd w:val="clear" w:color="000000" w:fill="A43926"/>
            <w:noWrap/>
            <w:vAlign w:val="center"/>
            <w:hideMark/>
          </w:tcPr>
          <w:p w14:paraId="60A606F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1C</w:t>
            </w:r>
          </w:p>
        </w:tc>
        <w:tc>
          <w:tcPr>
            <w:tcW w:w="0" w:type="auto"/>
            <w:tcBorders>
              <w:top w:val="single" w:sz="4" w:space="0" w:color="auto"/>
              <w:left w:val="nil"/>
              <w:bottom w:val="single" w:sz="4" w:space="0" w:color="auto"/>
              <w:right w:val="nil"/>
            </w:tcBorders>
            <w:shd w:val="clear" w:color="000000" w:fill="A43926"/>
            <w:noWrap/>
            <w:vAlign w:val="center"/>
            <w:hideMark/>
          </w:tcPr>
          <w:p w14:paraId="5C65800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1D</w:t>
            </w:r>
          </w:p>
        </w:tc>
        <w:tc>
          <w:tcPr>
            <w:tcW w:w="0" w:type="auto"/>
            <w:tcBorders>
              <w:top w:val="single" w:sz="4" w:space="0" w:color="auto"/>
              <w:left w:val="nil"/>
              <w:bottom w:val="single" w:sz="4" w:space="0" w:color="auto"/>
              <w:right w:val="nil"/>
            </w:tcBorders>
            <w:shd w:val="clear" w:color="000000" w:fill="A43926"/>
            <w:noWrap/>
            <w:vAlign w:val="center"/>
            <w:hideMark/>
          </w:tcPr>
          <w:p w14:paraId="3CEE628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1E</w:t>
            </w:r>
          </w:p>
        </w:tc>
        <w:tc>
          <w:tcPr>
            <w:tcW w:w="0" w:type="auto"/>
            <w:tcBorders>
              <w:top w:val="single" w:sz="4" w:space="0" w:color="auto"/>
              <w:left w:val="nil"/>
              <w:bottom w:val="single" w:sz="4" w:space="0" w:color="auto"/>
              <w:right w:val="nil"/>
            </w:tcBorders>
            <w:shd w:val="clear" w:color="000000" w:fill="A43926"/>
            <w:noWrap/>
            <w:vAlign w:val="center"/>
            <w:hideMark/>
          </w:tcPr>
          <w:p w14:paraId="20463C1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2A</w:t>
            </w:r>
          </w:p>
        </w:tc>
        <w:tc>
          <w:tcPr>
            <w:tcW w:w="0" w:type="auto"/>
            <w:tcBorders>
              <w:top w:val="single" w:sz="4" w:space="0" w:color="auto"/>
              <w:left w:val="nil"/>
              <w:bottom w:val="single" w:sz="4" w:space="0" w:color="auto"/>
              <w:right w:val="nil"/>
            </w:tcBorders>
            <w:shd w:val="clear" w:color="000000" w:fill="A43926"/>
            <w:noWrap/>
            <w:vAlign w:val="center"/>
            <w:hideMark/>
          </w:tcPr>
          <w:p w14:paraId="417C2BE7"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2B</w:t>
            </w:r>
          </w:p>
        </w:tc>
        <w:tc>
          <w:tcPr>
            <w:tcW w:w="0" w:type="auto"/>
            <w:tcBorders>
              <w:top w:val="single" w:sz="4" w:space="0" w:color="auto"/>
              <w:left w:val="nil"/>
              <w:bottom w:val="single" w:sz="4" w:space="0" w:color="auto"/>
              <w:right w:val="nil"/>
            </w:tcBorders>
            <w:shd w:val="clear" w:color="000000" w:fill="A43926"/>
            <w:noWrap/>
            <w:vAlign w:val="center"/>
            <w:hideMark/>
          </w:tcPr>
          <w:p w14:paraId="53AD05D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2C</w:t>
            </w:r>
          </w:p>
        </w:tc>
        <w:tc>
          <w:tcPr>
            <w:tcW w:w="0" w:type="auto"/>
            <w:tcBorders>
              <w:top w:val="single" w:sz="4" w:space="0" w:color="auto"/>
              <w:left w:val="nil"/>
              <w:bottom w:val="single" w:sz="4" w:space="0" w:color="auto"/>
              <w:right w:val="nil"/>
            </w:tcBorders>
            <w:shd w:val="clear" w:color="000000" w:fill="A43926"/>
            <w:noWrap/>
            <w:vAlign w:val="center"/>
            <w:hideMark/>
          </w:tcPr>
          <w:p w14:paraId="2FC53F6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2D</w:t>
            </w:r>
          </w:p>
        </w:tc>
        <w:tc>
          <w:tcPr>
            <w:tcW w:w="0" w:type="auto"/>
            <w:tcBorders>
              <w:top w:val="single" w:sz="4" w:space="0" w:color="auto"/>
              <w:left w:val="nil"/>
              <w:bottom w:val="single" w:sz="4" w:space="0" w:color="auto"/>
              <w:right w:val="nil"/>
            </w:tcBorders>
            <w:shd w:val="clear" w:color="000000" w:fill="A43926"/>
            <w:noWrap/>
            <w:vAlign w:val="center"/>
            <w:hideMark/>
          </w:tcPr>
          <w:p w14:paraId="3D1D29E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3A</w:t>
            </w:r>
          </w:p>
        </w:tc>
        <w:tc>
          <w:tcPr>
            <w:tcW w:w="0" w:type="auto"/>
            <w:tcBorders>
              <w:top w:val="single" w:sz="4" w:space="0" w:color="auto"/>
              <w:left w:val="nil"/>
              <w:bottom w:val="single" w:sz="4" w:space="0" w:color="auto"/>
              <w:right w:val="nil"/>
            </w:tcBorders>
            <w:shd w:val="clear" w:color="000000" w:fill="A43926"/>
            <w:noWrap/>
            <w:vAlign w:val="center"/>
            <w:hideMark/>
          </w:tcPr>
          <w:p w14:paraId="22DD6F9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3B</w:t>
            </w:r>
          </w:p>
        </w:tc>
        <w:tc>
          <w:tcPr>
            <w:tcW w:w="0" w:type="auto"/>
            <w:tcBorders>
              <w:top w:val="single" w:sz="4" w:space="0" w:color="auto"/>
              <w:left w:val="nil"/>
              <w:bottom w:val="single" w:sz="4" w:space="0" w:color="auto"/>
              <w:right w:val="nil"/>
            </w:tcBorders>
            <w:shd w:val="clear" w:color="000000" w:fill="A43926"/>
            <w:noWrap/>
            <w:vAlign w:val="center"/>
            <w:hideMark/>
          </w:tcPr>
          <w:p w14:paraId="240DCFB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3C</w:t>
            </w:r>
          </w:p>
        </w:tc>
        <w:tc>
          <w:tcPr>
            <w:tcW w:w="0" w:type="auto"/>
            <w:tcBorders>
              <w:top w:val="single" w:sz="4" w:space="0" w:color="auto"/>
              <w:left w:val="nil"/>
              <w:bottom w:val="single" w:sz="4" w:space="0" w:color="auto"/>
              <w:right w:val="nil"/>
            </w:tcBorders>
            <w:shd w:val="clear" w:color="000000" w:fill="A43926"/>
            <w:noWrap/>
            <w:vAlign w:val="center"/>
            <w:hideMark/>
          </w:tcPr>
          <w:p w14:paraId="40E56DC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3D</w:t>
            </w:r>
          </w:p>
        </w:tc>
        <w:tc>
          <w:tcPr>
            <w:tcW w:w="0" w:type="auto"/>
            <w:tcBorders>
              <w:top w:val="single" w:sz="4" w:space="0" w:color="auto"/>
              <w:left w:val="nil"/>
              <w:bottom w:val="single" w:sz="4" w:space="0" w:color="auto"/>
              <w:right w:val="nil"/>
            </w:tcBorders>
            <w:shd w:val="clear" w:color="000000" w:fill="A43926"/>
            <w:noWrap/>
            <w:vAlign w:val="center"/>
            <w:hideMark/>
          </w:tcPr>
          <w:p w14:paraId="3CB03E49"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3E</w:t>
            </w:r>
          </w:p>
        </w:tc>
        <w:tc>
          <w:tcPr>
            <w:tcW w:w="0" w:type="auto"/>
            <w:tcBorders>
              <w:top w:val="single" w:sz="4" w:space="0" w:color="auto"/>
              <w:left w:val="nil"/>
              <w:bottom w:val="single" w:sz="4" w:space="0" w:color="auto"/>
              <w:right w:val="nil"/>
            </w:tcBorders>
            <w:shd w:val="clear" w:color="000000" w:fill="A43926"/>
            <w:noWrap/>
            <w:vAlign w:val="center"/>
            <w:hideMark/>
          </w:tcPr>
          <w:p w14:paraId="505240B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3F</w:t>
            </w:r>
          </w:p>
        </w:tc>
        <w:tc>
          <w:tcPr>
            <w:tcW w:w="0" w:type="auto"/>
            <w:tcBorders>
              <w:top w:val="single" w:sz="4" w:space="0" w:color="auto"/>
              <w:left w:val="nil"/>
              <w:bottom w:val="single" w:sz="4" w:space="0" w:color="auto"/>
              <w:right w:val="nil"/>
            </w:tcBorders>
            <w:shd w:val="clear" w:color="000000" w:fill="A43926"/>
            <w:noWrap/>
            <w:vAlign w:val="center"/>
            <w:hideMark/>
          </w:tcPr>
          <w:p w14:paraId="7E88E61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3G</w:t>
            </w:r>
          </w:p>
        </w:tc>
        <w:tc>
          <w:tcPr>
            <w:tcW w:w="0" w:type="auto"/>
            <w:tcBorders>
              <w:top w:val="single" w:sz="4" w:space="0" w:color="auto"/>
              <w:left w:val="nil"/>
              <w:bottom w:val="single" w:sz="4" w:space="0" w:color="auto"/>
              <w:right w:val="nil"/>
            </w:tcBorders>
            <w:shd w:val="clear" w:color="000000" w:fill="A43926"/>
            <w:noWrap/>
            <w:vAlign w:val="center"/>
            <w:hideMark/>
          </w:tcPr>
          <w:p w14:paraId="64F11DF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3H</w:t>
            </w:r>
          </w:p>
        </w:tc>
        <w:tc>
          <w:tcPr>
            <w:tcW w:w="0" w:type="auto"/>
            <w:tcBorders>
              <w:top w:val="single" w:sz="4" w:space="0" w:color="auto"/>
              <w:left w:val="nil"/>
              <w:bottom w:val="single" w:sz="4" w:space="0" w:color="auto"/>
              <w:right w:val="nil"/>
            </w:tcBorders>
            <w:shd w:val="clear" w:color="000000" w:fill="A43926"/>
            <w:noWrap/>
            <w:vAlign w:val="center"/>
            <w:hideMark/>
          </w:tcPr>
          <w:p w14:paraId="11173306"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4A</w:t>
            </w:r>
          </w:p>
        </w:tc>
        <w:tc>
          <w:tcPr>
            <w:tcW w:w="0" w:type="auto"/>
            <w:tcBorders>
              <w:top w:val="single" w:sz="4" w:space="0" w:color="auto"/>
              <w:left w:val="nil"/>
              <w:bottom w:val="single" w:sz="4" w:space="0" w:color="auto"/>
              <w:right w:val="nil"/>
            </w:tcBorders>
            <w:shd w:val="clear" w:color="000000" w:fill="A43926"/>
            <w:noWrap/>
            <w:vAlign w:val="center"/>
            <w:hideMark/>
          </w:tcPr>
          <w:p w14:paraId="420D19B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4B</w:t>
            </w:r>
          </w:p>
        </w:tc>
        <w:tc>
          <w:tcPr>
            <w:tcW w:w="0" w:type="auto"/>
            <w:tcBorders>
              <w:top w:val="single" w:sz="4" w:space="0" w:color="auto"/>
              <w:left w:val="nil"/>
              <w:bottom w:val="single" w:sz="4" w:space="0" w:color="auto"/>
              <w:right w:val="nil"/>
            </w:tcBorders>
            <w:shd w:val="clear" w:color="000000" w:fill="A43926"/>
            <w:noWrap/>
            <w:vAlign w:val="center"/>
            <w:hideMark/>
          </w:tcPr>
          <w:p w14:paraId="0B9F4AB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4C</w:t>
            </w:r>
          </w:p>
        </w:tc>
        <w:tc>
          <w:tcPr>
            <w:tcW w:w="0" w:type="auto"/>
            <w:tcBorders>
              <w:top w:val="single" w:sz="4" w:space="0" w:color="auto"/>
              <w:left w:val="nil"/>
              <w:bottom w:val="single" w:sz="4" w:space="0" w:color="auto"/>
              <w:right w:val="nil"/>
            </w:tcBorders>
            <w:shd w:val="clear" w:color="000000" w:fill="A43926"/>
            <w:noWrap/>
            <w:vAlign w:val="center"/>
            <w:hideMark/>
          </w:tcPr>
          <w:p w14:paraId="7902C0F2"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4D</w:t>
            </w:r>
          </w:p>
        </w:tc>
        <w:tc>
          <w:tcPr>
            <w:tcW w:w="0" w:type="auto"/>
            <w:tcBorders>
              <w:top w:val="single" w:sz="4" w:space="0" w:color="auto"/>
              <w:left w:val="nil"/>
              <w:bottom w:val="single" w:sz="4" w:space="0" w:color="auto"/>
              <w:right w:val="nil"/>
            </w:tcBorders>
            <w:shd w:val="clear" w:color="000000" w:fill="A43926"/>
            <w:noWrap/>
            <w:vAlign w:val="center"/>
            <w:hideMark/>
          </w:tcPr>
          <w:p w14:paraId="79B0FC0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4E</w:t>
            </w:r>
          </w:p>
        </w:tc>
        <w:tc>
          <w:tcPr>
            <w:tcW w:w="0" w:type="auto"/>
            <w:tcBorders>
              <w:top w:val="single" w:sz="4" w:space="0" w:color="auto"/>
              <w:left w:val="nil"/>
              <w:bottom w:val="single" w:sz="4" w:space="0" w:color="auto"/>
              <w:right w:val="nil"/>
            </w:tcBorders>
            <w:shd w:val="clear" w:color="000000" w:fill="A43926"/>
            <w:noWrap/>
            <w:vAlign w:val="center"/>
            <w:hideMark/>
          </w:tcPr>
          <w:p w14:paraId="15C1529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4F</w:t>
            </w:r>
          </w:p>
        </w:tc>
        <w:tc>
          <w:tcPr>
            <w:tcW w:w="0" w:type="auto"/>
            <w:tcBorders>
              <w:top w:val="single" w:sz="4" w:space="0" w:color="auto"/>
              <w:left w:val="nil"/>
              <w:bottom w:val="single" w:sz="4" w:space="0" w:color="auto"/>
              <w:right w:val="nil"/>
            </w:tcBorders>
            <w:shd w:val="clear" w:color="000000" w:fill="A43926"/>
            <w:noWrap/>
            <w:vAlign w:val="center"/>
            <w:hideMark/>
          </w:tcPr>
          <w:p w14:paraId="348B222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5A</w:t>
            </w:r>
          </w:p>
        </w:tc>
        <w:tc>
          <w:tcPr>
            <w:tcW w:w="0" w:type="auto"/>
            <w:tcBorders>
              <w:top w:val="single" w:sz="4" w:space="0" w:color="auto"/>
              <w:left w:val="nil"/>
              <w:bottom w:val="single" w:sz="4" w:space="0" w:color="auto"/>
              <w:right w:val="nil"/>
            </w:tcBorders>
            <w:shd w:val="clear" w:color="000000" w:fill="A43926"/>
            <w:noWrap/>
            <w:vAlign w:val="center"/>
            <w:hideMark/>
          </w:tcPr>
          <w:p w14:paraId="58AB340C"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5B</w:t>
            </w:r>
          </w:p>
        </w:tc>
        <w:tc>
          <w:tcPr>
            <w:tcW w:w="0" w:type="auto"/>
            <w:tcBorders>
              <w:top w:val="single" w:sz="4" w:space="0" w:color="auto"/>
              <w:left w:val="nil"/>
              <w:bottom w:val="single" w:sz="4" w:space="0" w:color="auto"/>
              <w:right w:val="nil"/>
            </w:tcBorders>
            <w:shd w:val="clear" w:color="000000" w:fill="A43926"/>
            <w:noWrap/>
            <w:vAlign w:val="center"/>
            <w:hideMark/>
          </w:tcPr>
          <w:p w14:paraId="3AF89B6F"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5C</w:t>
            </w:r>
          </w:p>
        </w:tc>
        <w:tc>
          <w:tcPr>
            <w:tcW w:w="0" w:type="auto"/>
            <w:tcBorders>
              <w:top w:val="single" w:sz="4" w:space="0" w:color="auto"/>
              <w:left w:val="nil"/>
              <w:bottom w:val="single" w:sz="4" w:space="0" w:color="auto"/>
              <w:right w:val="nil"/>
            </w:tcBorders>
            <w:shd w:val="clear" w:color="000000" w:fill="A43926"/>
            <w:noWrap/>
            <w:vAlign w:val="center"/>
            <w:hideMark/>
          </w:tcPr>
          <w:p w14:paraId="6E6FBA74"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5D</w:t>
            </w:r>
          </w:p>
        </w:tc>
        <w:tc>
          <w:tcPr>
            <w:tcW w:w="0" w:type="auto"/>
            <w:tcBorders>
              <w:top w:val="single" w:sz="4" w:space="0" w:color="auto"/>
              <w:left w:val="nil"/>
              <w:bottom w:val="single" w:sz="4" w:space="0" w:color="auto"/>
              <w:right w:val="nil"/>
            </w:tcBorders>
            <w:shd w:val="clear" w:color="000000" w:fill="A43926"/>
            <w:noWrap/>
            <w:vAlign w:val="center"/>
            <w:hideMark/>
          </w:tcPr>
          <w:p w14:paraId="4F50D8C5"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6A</w:t>
            </w:r>
          </w:p>
        </w:tc>
        <w:tc>
          <w:tcPr>
            <w:tcW w:w="0" w:type="auto"/>
            <w:tcBorders>
              <w:top w:val="single" w:sz="4" w:space="0" w:color="auto"/>
              <w:left w:val="nil"/>
              <w:bottom w:val="single" w:sz="4" w:space="0" w:color="auto"/>
              <w:right w:val="nil"/>
            </w:tcBorders>
            <w:shd w:val="clear" w:color="000000" w:fill="A43926"/>
            <w:noWrap/>
            <w:vAlign w:val="center"/>
            <w:hideMark/>
          </w:tcPr>
          <w:p w14:paraId="6B98D54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6B</w:t>
            </w:r>
          </w:p>
        </w:tc>
        <w:tc>
          <w:tcPr>
            <w:tcW w:w="0" w:type="auto"/>
            <w:tcBorders>
              <w:top w:val="single" w:sz="4" w:space="0" w:color="auto"/>
              <w:left w:val="nil"/>
              <w:bottom w:val="single" w:sz="4" w:space="0" w:color="auto"/>
              <w:right w:val="nil"/>
            </w:tcBorders>
            <w:shd w:val="clear" w:color="000000" w:fill="A43926"/>
            <w:noWrap/>
            <w:vAlign w:val="center"/>
            <w:hideMark/>
          </w:tcPr>
          <w:p w14:paraId="613C0613"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6C</w:t>
            </w:r>
          </w:p>
        </w:tc>
        <w:tc>
          <w:tcPr>
            <w:tcW w:w="0" w:type="auto"/>
            <w:tcBorders>
              <w:top w:val="single" w:sz="4" w:space="0" w:color="auto"/>
              <w:left w:val="nil"/>
              <w:bottom w:val="single" w:sz="4" w:space="0" w:color="auto"/>
              <w:right w:val="nil"/>
            </w:tcBorders>
            <w:shd w:val="clear" w:color="000000" w:fill="A43926"/>
            <w:noWrap/>
            <w:vAlign w:val="center"/>
            <w:hideMark/>
          </w:tcPr>
          <w:p w14:paraId="56C1E0BE"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6D</w:t>
            </w:r>
          </w:p>
        </w:tc>
        <w:tc>
          <w:tcPr>
            <w:tcW w:w="0" w:type="auto"/>
            <w:tcBorders>
              <w:top w:val="single" w:sz="4" w:space="0" w:color="auto"/>
              <w:left w:val="nil"/>
              <w:bottom w:val="single" w:sz="4" w:space="0" w:color="auto"/>
              <w:right w:val="nil"/>
            </w:tcBorders>
            <w:shd w:val="clear" w:color="000000" w:fill="A43926"/>
            <w:noWrap/>
            <w:vAlign w:val="center"/>
            <w:hideMark/>
          </w:tcPr>
          <w:p w14:paraId="66D7AAB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6E</w:t>
            </w:r>
          </w:p>
        </w:tc>
        <w:tc>
          <w:tcPr>
            <w:tcW w:w="0" w:type="auto"/>
            <w:tcBorders>
              <w:top w:val="single" w:sz="4" w:space="0" w:color="auto"/>
              <w:left w:val="nil"/>
              <w:bottom w:val="single" w:sz="4" w:space="0" w:color="auto"/>
              <w:right w:val="nil"/>
            </w:tcBorders>
            <w:shd w:val="clear" w:color="000000" w:fill="A43926"/>
            <w:noWrap/>
            <w:vAlign w:val="center"/>
            <w:hideMark/>
          </w:tcPr>
          <w:p w14:paraId="7ABC480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7A</w:t>
            </w:r>
          </w:p>
        </w:tc>
        <w:tc>
          <w:tcPr>
            <w:tcW w:w="0" w:type="auto"/>
            <w:tcBorders>
              <w:top w:val="single" w:sz="4" w:space="0" w:color="auto"/>
              <w:left w:val="nil"/>
              <w:bottom w:val="single" w:sz="4" w:space="0" w:color="auto"/>
              <w:right w:val="nil"/>
            </w:tcBorders>
            <w:shd w:val="clear" w:color="000000" w:fill="A43926"/>
            <w:noWrap/>
            <w:vAlign w:val="center"/>
            <w:hideMark/>
          </w:tcPr>
          <w:p w14:paraId="24250F50"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7B</w:t>
            </w:r>
          </w:p>
        </w:tc>
        <w:tc>
          <w:tcPr>
            <w:tcW w:w="0" w:type="auto"/>
            <w:tcBorders>
              <w:top w:val="single" w:sz="4" w:space="0" w:color="auto"/>
              <w:left w:val="nil"/>
              <w:bottom w:val="single" w:sz="4" w:space="0" w:color="auto"/>
              <w:right w:val="nil"/>
            </w:tcBorders>
            <w:shd w:val="clear" w:color="000000" w:fill="A43926"/>
            <w:noWrap/>
            <w:vAlign w:val="center"/>
            <w:hideMark/>
          </w:tcPr>
          <w:p w14:paraId="3CC93BD1"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7C</w:t>
            </w:r>
          </w:p>
        </w:tc>
        <w:tc>
          <w:tcPr>
            <w:tcW w:w="0" w:type="auto"/>
            <w:tcBorders>
              <w:top w:val="single" w:sz="4" w:space="0" w:color="auto"/>
              <w:left w:val="nil"/>
              <w:bottom w:val="single" w:sz="4" w:space="0" w:color="auto"/>
              <w:right w:val="nil"/>
            </w:tcBorders>
            <w:shd w:val="clear" w:color="000000" w:fill="A43926"/>
            <w:noWrap/>
            <w:vAlign w:val="center"/>
            <w:hideMark/>
          </w:tcPr>
          <w:p w14:paraId="0F088CE8"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7D</w:t>
            </w:r>
          </w:p>
        </w:tc>
        <w:tc>
          <w:tcPr>
            <w:tcW w:w="0" w:type="auto"/>
            <w:tcBorders>
              <w:top w:val="single" w:sz="4" w:space="0" w:color="auto"/>
              <w:left w:val="nil"/>
              <w:bottom w:val="single" w:sz="4" w:space="0" w:color="auto"/>
              <w:right w:val="nil"/>
            </w:tcBorders>
            <w:shd w:val="clear" w:color="000000" w:fill="A43926"/>
            <w:noWrap/>
            <w:vAlign w:val="center"/>
            <w:hideMark/>
          </w:tcPr>
          <w:p w14:paraId="56125ACD" w14:textId="77777777" w:rsidR="003C4DF5" w:rsidRPr="003C4DF5" w:rsidRDefault="003C4DF5" w:rsidP="003C4DF5">
            <w:pPr>
              <w:jc w:val="center"/>
              <w:rPr>
                <w:rFonts w:ascii="Arial" w:eastAsia="Times New Roman" w:hAnsi="Arial" w:cs="Arial"/>
                <w:b/>
                <w:bCs/>
                <w:color w:val="FFFFFF"/>
              </w:rPr>
            </w:pPr>
            <w:r w:rsidRPr="003C4DF5">
              <w:rPr>
                <w:rFonts w:ascii="Arial" w:eastAsia="Times New Roman" w:hAnsi="Arial" w:cs="Arial"/>
                <w:b/>
                <w:bCs/>
                <w:color w:val="FFFFFF"/>
              </w:rPr>
              <w:t>7E</w:t>
            </w:r>
          </w:p>
        </w:tc>
      </w:tr>
      <w:tr w:rsidR="003C4DF5" w:rsidRPr="003C4DF5" w14:paraId="32C4AB92" w14:textId="77777777" w:rsidTr="00A52B6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37A76BEB" w14:textId="64E07F86" w:rsidR="003C4DF5" w:rsidRPr="003C4DF5" w:rsidRDefault="003C4DF5" w:rsidP="003C4DF5">
            <w:pPr>
              <w:rPr>
                <w:rFonts w:ascii="Arial" w:eastAsia="Times New Roman" w:hAnsi="Arial" w:cs="Arial"/>
                <w:color w:val="292934"/>
              </w:rPr>
            </w:pPr>
            <w:commentRangeStart w:id="30"/>
            <w:proofErr w:type="spellStart"/>
            <w:r w:rsidRPr="003C4DF5">
              <w:rPr>
                <w:rFonts w:ascii="Arial" w:eastAsia="Times New Roman" w:hAnsi="Arial" w:cs="Arial"/>
                <w:b/>
                <w:bCs/>
                <w:color w:val="292934"/>
              </w:rPr>
              <w:t>Profes</w:t>
            </w:r>
            <w:r w:rsidR="004F1B90">
              <w:rPr>
                <w:rFonts w:ascii="Arial" w:eastAsia="Times New Roman" w:hAnsi="Arial" w:cs="Arial"/>
                <w:b/>
                <w:bCs/>
                <w:color w:val="292934"/>
              </w:rPr>
              <w:t>-</w:t>
            </w:r>
            <w:r w:rsidRPr="003C4DF5">
              <w:rPr>
                <w:rFonts w:ascii="Arial" w:eastAsia="Times New Roman" w:hAnsi="Arial" w:cs="Arial"/>
                <w:b/>
                <w:bCs/>
                <w:color w:val="292934"/>
              </w:rPr>
              <w:t>sional</w:t>
            </w:r>
            <w:proofErr w:type="spellEnd"/>
            <w:r w:rsidRPr="003C4DF5">
              <w:rPr>
                <w:rFonts w:ascii="Arial" w:eastAsia="Times New Roman" w:hAnsi="Arial" w:cs="Arial"/>
                <w:b/>
                <w:bCs/>
                <w:color w:val="292934"/>
              </w:rPr>
              <w:t xml:space="preserve"> Learn</w:t>
            </w:r>
            <w:r w:rsidR="004F1B90">
              <w:rPr>
                <w:rFonts w:ascii="Arial" w:eastAsia="Times New Roman" w:hAnsi="Arial" w:cs="Arial"/>
                <w:b/>
                <w:bCs/>
                <w:color w:val="292934"/>
              </w:rPr>
              <w:t>-</w:t>
            </w:r>
            <w:proofErr w:type="spellStart"/>
            <w:r w:rsidRPr="003C4DF5">
              <w:rPr>
                <w:rFonts w:ascii="Arial" w:eastAsia="Times New Roman" w:hAnsi="Arial" w:cs="Arial"/>
                <w:b/>
                <w:bCs/>
                <w:color w:val="292934"/>
              </w:rPr>
              <w:t>ing</w:t>
            </w:r>
            <w:proofErr w:type="spellEnd"/>
            <w:r w:rsidRPr="003C4DF5">
              <w:rPr>
                <w:rFonts w:ascii="Arial" w:eastAsia="Times New Roman" w:hAnsi="Arial" w:cs="Arial"/>
                <w:b/>
                <w:bCs/>
                <w:color w:val="292934"/>
              </w:rPr>
              <w:t xml:space="preserve"> Project (PLP) D</w:t>
            </w:r>
            <w:r w:rsidRPr="003C4DF5">
              <w:rPr>
                <w:rFonts w:ascii="Arial" w:eastAsia="Times New Roman" w:hAnsi="Arial" w:cs="Arial"/>
                <w:color w:val="292934"/>
              </w:rPr>
              <w:t xml:space="preserve"> - Creation of </w:t>
            </w:r>
            <w:r w:rsidR="004F1B90">
              <w:rPr>
                <w:rFonts w:ascii="Arial" w:eastAsia="Times New Roman" w:hAnsi="Arial" w:cs="Arial"/>
                <w:color w:val="292934"/>
              </w:rPr>
              <w:t>profess-</w:t>
            </w:r>
            <w:proofErr w:type="spellStart"/>
            <w:r w:rsidRPr="003C4DF5">
              <w:rPr>
                <w:rFonts w:ascii="Arial" w:eastAsia="Times New Roman" w:hAnsi="Arial" w:cs="Arial"/>
                <w:color w:val="292934"/>
              </w:rPr>
              <w:t>sional</w:t>
            </w:r>
            <w:proofErr w:type="spellEnd"/>
            <w:r w:rsidRPr="003C4DF5">
              <w:rPr>
                <w:rFonts w:ascii="Arial" w:eastAsia="Times New Roman" w:hAnsi="Arial" w:cs="Arial"/>
                <w:color w:val="292934"/>
              </w:rPr>
              <w:t xml:space="preserve"> learning module</w:t>
            </w:r>
            <w:commentRangeEnd w:id="30"/>
            <w:r w:rsidR="00C844CB">
              <w:rPr>
                <w:rStyle w:val="CommentReference"/>
              </w:rPr>
              <w:commentReference w:id="30"/>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E3E17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4CD2C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3E88D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364B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0B691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CB826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577F1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DB379F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5B9036"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B8556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B094C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4859A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A440D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579A5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C9FF6F"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5925C2"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A548C"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A6D3A"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1D395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D8E6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BCF06B"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5FFB0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E4AA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F2E653"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7AC91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80F6A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845910"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598B5D"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442C61"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67448E"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BDC1B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BD8A49"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6ECF37"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102968"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1125A4"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DDA8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X</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5150745" w14:textId="77777777" w:rsidR="003C4DF5" w:rsidRPr="003C4DF5" w:rsidRDefault="003C4DF5" w:rsidP="003C4DF5">
            <w:pPr>
              <w:jc w:val="center"/>
              <w:rPr>
                <w:rFonts w:ascii="Arial" w:eastAsia="Times New Roman" w:hAnsi="Arial" w:cs="Arial"/>
                <w:color w:val="292934"/>
              </w:rPr>
            </w:pPr>
            <w:r w:rsidRPr="003C4DF5">
              <w:rPr>
                <w:rFonts w:ascii="Arial" w:eastAsia="Times New Roman" w:hAnsi="Arial" w:cs="Arial"/>
                <w:color w:val="292934"/>
              </w:rPr>
              <w:t> </w:t>
            </w:r>
          </w:p>
        </w:tc>
      </w:tr>
    </w:tbl>
    <w:p w14:paraId="7A264649" w14:textId="74EEA46C" w:rsidR="00E13A39" w:rsidRDefault="00E13A39" w:rsidP="00041575"/>
    <w:p w14:paraId="312882A4" w14:textId="77777777" w:rsidR="006F5363" w:rsidRDefault="006F5363" w:rsidP="004650EC">
      <w:pPr>
        <w:rPr>
          <w:sz w:val="22"/>
          <w:szCs w:val="22"/>
        </w:rPr>
        <w:sectPr w:rsidR="006F5363" w:rsidSect="006F5363">
          <w:pgSz w:w="15840" w:h="12240" w:orient="landscape"/>
          <w:pgMar w:top="1440" w:right="1440" w:bottom="1440" w:left="1440" w:header="720" w:footer="720" w:gutter="0"/>
          <w:cols w:space="720"/>
          <w:docGrid w:linePitch="360"/>
        </w:sectPr>
      </w:pPr>
    </w:p>
    <w:p w14:paraId="205A74F5" w14:textId="77777777" w:rsidR="00DE2DD3" w:rsidRDefault="00DE2DD3" w:rsidP="00DE2DD3">
      <w:pPr>
        <w:pStyle w:val="Heading1"/>
      </w:pPr>
      <w:r>
        <w:lastRenderedPageBreak/>
        <w:t>Program Evidence Descriptions and Evaluation Criteria</w:t>
      </w:r>
    </w:p>
    <w:p w14:paraId="67702C6A" w14:textId="77777777" w:rsidR="00DE2DD3" w:rsidRPr="00DE2DD3" w:rsidRDefault="00DE2DD3" w:rsidP="00DE2DD3"/>
    <w:p w14:paraId="3473E32C" w14:textId="77777777" w:rsidR="00DE2DD3" w:rsidRPr="00AB216D" w:rsidRDefault="00DE2DD3" w:rsidP="00DE2DD3">
      <w:pPr>
        <w:pStyle w:val="Title"/>
        <w:rPr>
          <w:sz w:val="44"/>
          <w:szCs w:val="44"/>
        </w:rPr>
      </w:pPr>
      <w:r w:rsidRPr="00AB216D">
        <w:rPr>
          <w:sz w:val="44"/>
          <w:szCs w:val="44"/>
        </w:rPr>
        <w:t>Comprehensive Needs Assessment (CNA)</w:t>
      </w:r>
    </w:p>
    <w:p w14:paraId="5CDEEB72" w14:textId="77777777" w:rsidR="00DE2DD3" w:rsidRDefault="00DE2DD3" w:rsidP="00DE2DD3">
      <w:pPr>
        <w:pStyle w:val="Heading1"/>
        <w:spacing w:before="360" w:after="120"/>
        <w:rPr>
          <w:rStyle w:val="Strong"/>
        </w:rPr>
      </w:pPr>
      <w:r w:rsidRPr="00074117">
        <w:rPr>
          <w:rStyle w:val="Strong"/>
        </w:rPr>
        <w:t>Description</w:t>
      </w:r>
    </w:p>
    <w:p w14:paraId="6EFB53CC" w14:textId="77777777" w:rsidR="00DE2DD3" w:rsidRDefault="00DE2DD3" w:rsidP="00DE2DD3">
      <w:pPr>
        <w:spacing w:after="120"/>
      </w:pPr>
      <w:r>
        <w:t xml:space="preserve">The CNA is a systematic process to acquire an accurate, thorough picture of the strengths and weaknesses of an organization used in response to the identified needs of learners.  The CNA is a process that collects and examines information about organizational issues and then utilizes that data to determine priority goals, examine root causes, develop a plan for improvement, and allocate funds and resources.  </w:t>
      </w:r>
    </w:p>
    <w:p w14:paraId="3ACA9BB7" w14:textId="77777777" w:rsidR="00DE2DD3" w:rsidRDefault="00DE2DD3" w:rsidP="00DE2DD3">
      <w:pPr>
        <w:spacing w:after="120"/>
      </w:pPr>
      <w:r>
        <w:t>This project is designed in two parts:  school and district CNAs to be completed in two different semesters. The CNA is a process and a product. Candidates will learn the process for the successful completion of a Comprehensive Needs Assessment as well as integral components.  In successful CNAs, candidates will demonstrate and apply knowledge of the process of gathering data from a variety of sources to support the continuous improvement process.  The school and district CNA will align with and support action plans for various EDCI projects.</w:t>
      </w:r>
    </w:p>
    <w:p w14:paraId="09C496D2" w14:textId="77777777" w:rsidR="00DE2DD3" w:rsidRDefault="00DE2DD3" w:rsidP="00DE2DD3">
      <w:pPr>
        <w:pStyle w:val="Heading2"/>
      </w:pPr>
      <w:r>
        <w:t>Component A: School Level CNA</w:t>
      </w:r>
    </w:p>
    <w:p w14:paraId="55DAB9E0" w14:textId="77777777" w:rsidR="00DE2DD3" w:rsidRDefault="00DE2DD3" w:rsidP="00DE2DD3">
      <w:pPr>
        <w:spacing w:before="120"/>
      </w:pPr>
      <w:r>
        <w:t xml:space="preserve">This component of the project is completed at a school site in EDCI 700 and aligns with the following Teacher Leader Model Standards: 2a, 2b, 3e, 4a, 5a, 5b, 5c, and 5d.  With successful completion of the CAN, candidates will demonstrate their knowledge and application of both the content of the CNA and also the process of the project.   </w:t>
      </w:r>
    </w:p>
    <w:p w14:paraId="43199A12" w14:textId="77777777" w:rsidR="00DE2DD3" w:rsidRDefault="00DE2DD3" w:rsidP="00DE2DD3">
      <w:pPr>
        <w:spacing w:before="120"/>
      </w:pPr>
      <w:r>
        <w:t>Process:  A Proficient School Level CNA will effectively:</w:t>
      </w:r>
    </w:p>
    <w:p w14:paraId="48387A42" w14:textId="77777777" w:rsidR="00DE2DD3" w:rsidRDefault="00DE2DD3" w:rsidP="00DE2DD3">
      <w:pPr>
        <w:pStyle w:val="ListParagraph"/>
        <w:numPr>
          <w:ilvl w:val="0"/>
          <w:numId w:val="6"/>
        </w:numPr>
        <w:spacing w:before="120" w:after="200"/>
      </w:pPr>
      <w:r>
        <w:t>Clarify the purpose of the needs assessment</w:t>
      </w:r>
    </w:p>
    <w:p w14:paraId="39B70806" w14:textId="77777777" w:rsidR="00DE2DD3" w:rsidRDefault="00DE2DD3" w:rsidP="00DE2DD3">
      <w:pPr>
        <w:pStyle w:val="ListParagraph"/>
        <w:numPr>
          <w:ilvl w:val="0"/>
          <w:numId w:val="6"/>
        </w:numPr>
        <w:spacing w:before="120" w:after="200"/>
      </w:pPr>
      <w:r>
        <w:t>Identify the target population(s) of the needs assessment</w:t>
      </w:r>
    </w:p>
    <w:p w14:paraId="3DBBA40C" w14:textId="77777777" w:rsidR="00DE2DD3" w:rsidRDefault="00DE2DD3" w:rsidP="00DE2DD3">
      <w:pPr>
        <w:pStyle w:val="ListParagraph"/>
        <w:numPr>
          <w:ilvl w:val="0"/>
          <w:numId w:val="6"/>
        </w:numPr>
        <w:spacing w:before="120" w:after="200"/>
      </w:pPr>
      <w:r>
        <w:t>Determine the methodology for the assessment</w:t>
      </w:r>
    </w:p>
    <w:p w14:paraId="62914057" w14:textId="77777777" w:rsidR="00DE2DD3" w:rsidRDefault="00DE2DD3" w:rsidP="00DE2DD3">
      <w:pPr>
        <w:pStyle w:val="ListParagraph"/>
        <w:numPr>
          <w:ilvl w:val="0"/>
          <w:numId w:val="6"/>
        </w:numPr>
        <w:spacing w:before="120" w:after="200"/>
      </w:pPr>
      <w:r>
        <w:t>Choose/design appropriate survey instruments</w:t>
      </w:r>
    </w:p>
    <w:p w14:paraId="795E3D97" w14:textId="77777777" w:rsidR="00DE2DD3" w:rsidRDefault="00DE2DD3" w:rsidP="00DE2DD3">
      <w:pPr>
        <w:pStyle w:val="ListParagraph"/>
        <w:numPr>
          <w:ilvl w:val="0"/>
          <w:numId w:val="6"/>
        </w:numPr>
        <w:spacing w:before="120" w:after="200"/>
      </w:pPr>
      <w:r>
        <w:t>Collect data from a variety of sources</w:t>
      </w:r>
    </w:p>
    <w:p w14:paraId="2F6DD0F4" w14:textId="77777777" w:rsidR="00DE2DD3" w:rsidRDefault="00DE2DD3" w:rsidP="00DE2DD3">
      <w:pPr>
        <w:pStyle w:val="ListParagraph"/>
        <w:numPr>
          <w:ilvl w:val="0"/>
          <w:numId w:val="6"/>
        </w:numPr>
        <w:spacing w:before="120" w:after="200"/>
      </w:pPr>
      <w:r>
        <w:t xml:space="preserve">Analyze data </w:t>
      </w:r>
    </w:p>
    <w:p w14:paraId="22F5E74D" w14:textId="77777777" w:rsidR="00DE2DD3" w:rsidRDefault="00DE2DD3" w:rsidP="00DE2DD3">
      <w:pPr>
        <w:pStyle w:val="ListParagraph"/>
        <w:numPr>
          <w:ilvl w:val="0"/>
          <w:numId w:val="6"/>
        </w:numPr>
        <w:spacing w:before="120" w:after="200"/>
      </w:pPr>
      <w:r>
        <w:t>Use the results of the analysis to create a plan of action</w:t>
      </w:r>
    </w:p>
    <w:p w14:paraId="4EB73376" w14:textId="77777777" w:rsidR="00DE2DD3" w:rsidRDefault="00DE2DD3" w:rsidP="00DE2DD3">
      <w:pPr>
        <w:spacing w:before="120"/>
      </w:pPr>
      <w:r>
        <w:t>Content:  A Proficient School Level CNA will incorporate multiple measures of site effectiveness, including, but not limited to:</w:t>
      </w:r>
    </w:p>
    <w:p w14:paraId="653E2270" w14:textId="77777777" w:rsidR="00DE2DD3" w:rsidRDefault="00DE2DD3" w:rsidP="00DE2DD3">
      <w:pPr>
        <w:pStyle w:val="ListParagraph"/>
        <w:numPr>
          <w:ilvl w:val="0"/>
          <w:numId w:val="7"/>
        </w:numPr>
        <w:spacing w:before="120" w:after="200"/>
      </w:pPr>
      <w:r>
        <w:t>Demographic data</w:t>
      </w:r>
    </w:p>
    <w:p w14:paraId="1BBC0419" w14:textId="77777777" w:rsidR="00DE2DD3" w:rsidRDefault="00DE2DD3" w:rsidP="00DE2DD3">
      <w:pPr>
        <w:pStyle w:val="ListParagraph"/>
        <w:numPr>
          <w:ilvl w:val="0"/>
          <w:numId w:val="7"/>
        </w:numPr>
        <w:spacing w:before="120" w:after="200"/>
      </w:pPr>
      <w:r>
        <w:t>Perceptual data</w:t>
      </w:r>
    </w:p>
    <w:p w14:paraId="16F5EBA8" w14:textId="77777777" w:rsidR="00DE2DD3" w:rsidRDefault="00DE2DD3" w:rsidP="00DE2DD3">
      <w:pPr>
        <w:pStyle w:val="ListParagraph"/>
        <w:numPr>
          <w:ilvl w:val="0"/>
          <w:numId w:val="7"/>
        </w:numPr>
        <w:spacing w:before="120" w:after="200"/>
      </w:pPr>
      <w:r>
        <w:t>Student achievement data</w:t>
      </w:r>
    </w:p>
    <w:p w14:paraId="735E44D3" w14:textId="77777777" w:rsidR="00DE2DD3" w:rsidRDefault="00DE2DD3" w:rsidP="00DE2DD3">
      <w:pPr>
        <w:pStyle w:val="ListParagraph"/>
        <w:numPr>
          <w:ilvl w:val="0"/>
          <w:numId w:val="7"/>
        </w:numPr>
        <w:spacing w:before="120" w:after="200"/>
      </w:pPr>
      <w:r>
        <w:t>Teacher quality data</w:t>
      </w:r>
    </w:p>
    <w:p w14:paraId="028346B8" w14:textId="77777777" w:rsidR="00DE2DD3" w:rsidRDefault="00DE2DD3" w:rsidP="00DE2DD3">
      <w:pPr>
        <w:pStyle w:val="ListParagraph"/>
        <w:numPr>
          <w:ilvl w:val="0"/>
          <w:numId w:val="7"/>
        </w:numPr>
        <w:spacing w:before="120" w:after="200"/>
      </w:pPr>
      <w:r>
        <w:t>School processes and program data</w:t>
      </w:r>
    </w:p>
    <w:p w14:paraId="013CC243" w14:textId="77777777" w:rsidR="00DE2DD3" w:rsidRDefault="00DE2DD3" w:rsidP="00DE2DD3">
      <w:pPr>
        <w:pStyle w:val="ListParagraph"/>
        <w:numPr>
          <w:ilvl w:val="0"/>
          <w:numId w:val="7"/>
        </w:numPr>
        <w:spacing w:before="120" w:after="200"/>
      </w:pPr>
      <w:r>
        <w:lastRenderedPageBreak/>
        <w:t>Stakeholder engagement data</w:t>
      </w:r>
    </w:p>
    <w:p w14:paraId="12F52769" w14:textId="77777777" w:rsidR="00DE2DD3" w:rsidRDefault="00DE2DD3" w:rsidP="00DE2DD3">
      <w:pPr>
        <w:pStyle w:val="Heading2"/>
      </w:pPr>
      <w:r>
        <w:t>Component B: District Level CNA</w:t>
      </w:r>
    </w:p>
    <w:p w14:paraId="61F5B1EA" w14:textId="77777777" w:rsidR="00DE2DD3" w:rsidRDefault="00DE2DD3" w:rsidP="00DE2DD3">
      <w:pPr>
        <w:spacing w:before="120"/>
      </w:pPr>
      <w:r>
        <w:t xml:space="preserve">This component of the project is completed at a district site in EDCI 702 and aligns with the following Teacher Leader Model Standards:  2a, 2b, 3e, 4a, 5a, 5b, 5c, and 5d.  With successful completion of the District Level CNA, candidates will demonstrate their knowledge and application of both the content of the CNA and also the process of the project.   </w:t>
      </w:r>
    </w:p>
    <w:p w14:paraId="29B755BA" w14:textId="77777777" w:rsidR="00DE2DD3" w:rsidRDefault="00DE2DD3" w:rsidP="00DE2DD3">
      <w:pPr>
        <w:spacing w:before="120"/>
      </w:pPr>
      <w:r>
        <w:t>Process:  A Proficient District Level CNA will effectively:</w:t>
      </w:r>
    </w:p>
    <w:p w14:paraId="796085F3" w14:textId="77777777" w:rsidR="00DE2DD3" w:rsidRDefault="00DE2DD3" w:rsidP="00DE2DD3">
      <w:pPr>
        <w:pStyle w:val="ListParagraph"/>
        <w:numPr>
          <w:ilvl w:val="0"/>
          <w:numId w:val="6"/>
        </w:numPr>
        <w:spacing w:before="120" w:after="200"/>
      </w:pPr>
      <w:r>
        <w:t>Clarify the purpose of the needs assessment</w:t>
      </w:r>
    </w:p>
    <w:p w14:paraId="06FFC320" w14:textId="77777777" w:rsidR="00DE2DD3" w:rsidRDefault="00DE2DD3" w:rsidP="00DE2DD3">
      <w:pPr>
        <w:pStyle w:val="ListParagraph"/>
        <w:numPr>
          <w:ilvl w:val="0"/>
          <w:numId w:val="6"/>
        </w:numPr>
        <w:spacing w:before="120" w:after="200"/>
      </w:pPr>
      <w:r>
        <w:t>Identify the target population(s)  of the needs assessment</w:t>
      </w:r>
    </w:p>
    <w:p w14:paraId="1CED623E" w14:textId="77777777" w:rsidR="00DE2DD3" w:rsidRDefault="00DE2DD3" w:rsidP="00DE2DD3">
      <w:pPr>
        <w:pStyle w:val="ListParagraph"/>
        <w:numPr>
          <w:ilvl w:val="0"/>
          <w:numId w:val="6"/>
        </w:numPr>
        <w:spacing w:before="120" w:after="200"/>
      </w:pPr>
      <w:r>
        <w:t>Determine the methodology for the assessment</w:t>
      </w:r>
    </w:p>
    <w:p w14:paraId="59DEA02A" w14:textId="77777777" w:rsidR="00DE2DD3" w:rsidRDefault="00DE2DD3" w:rsidP="00DE2DD3">
      <w:pPr>
        <w:pStyle w:val="ListParagraph"/>
        <w:numPr>
          <w:ilvl w:val="0"/>
          <w:numId w:val="6"/>
        </w:numPr>
        <w:spacing w:before="120" w:after="200"/>
      </w:pPr>
      <w:r>
        <w:t>Choose/design appropriate survey instruments</w:t>
      </w:r>
    </w:p>
    <w:p w14:paraId="4CB35B93" w14:textId="77777777" w:rsidR="00DE2DD3" w:rsidRDefault="00DE2DD3" w:rsidP="00DE2DD3">
      <w:pPr>
        <w:pStyle w:val="ListParagraph"/>
        <w:numPr>
          <w:ilvl w:val="0"/>
          <w:numId w:val="6"/>
        </w:numPr>
        <w:spacing w:before="120" w:after="200"/>
      </w:pPr>
      <w:r>
        <w:t>Collect data from a variety of sources</w:t>
      </w:r>
    </w:p>
    <w:p w14:paraId="17CCFAF5" w14:textId="77777777" w:rsidR="00DE2DD3" w:rsidRDefault="00DE2DD3" w:rsidP="00DE2DD3">
      <w:pPr>
        <w:pStyle w:val="ListParagraph"/>
        <w:numPr>
          <w:ilvl w:val="0"/>
          <w:numId w:val="6"/>
        </w:numPr>
        <w:spacing w:before="120" w:after="200"/>
      </w:pPr>
      <w:r>
        <w:t xml:space="preserve">Analyze data </w:t>
      </w:r>
    </w:p>
    <w:p w14:paraId="2DC459B4" w14:textId="77777777" w:rsidR="00DE2DD3" w:rsidRDefault="00DE2DD3" w:rsidP="00DE2DD3">
      <w:pPr>
        <w:pStyle w:val="ListParagraph"/>
        <w:numPr>
          <w:ilvl w:val="0"/>
          <w:numId w:val="6"/>
        </w:numPr>
        <w:spacing w:before="120" w:after="200"/>
      </w:pPr>
      <w:r>
        <w:t>Use the results of the analysis to create a plan of action</w:t>
      </w:r>
    </w:p>
    <w:p w14:paraId="60B219EB" w14:textId="77777777" w:rsidR="00DE2DD3" w:rsidRDefault="00DE2DD3" w:rsidP="00DE2DD3">
      <w:pPr>
        <w:spacing w:before="120"/>
      </w:pPr>
      <w:r>
        <w:t>Content:  A Proficient District Level CNA will incorporate multiple measures of district-wide effectiveness, including, but not limited to:</w:t>
      </w:r>
    </w:p>
    <w:p w14:paraId="2B9929CF" w14:textId="77777777" w:rsidR="00DE2DD3" w:rsidRDefault="00DE2DD3" w:rsidP="00DE2DD3">
      <w:pPr>
        <w:pStyle w:val="ListParagraph"/>
        <w:numPr>
          <w:ilvl w:val="0"/>
          <w:numId w:val="7"/>
        </w:numPr>
        <w:spacing w:before="120" w:after="200"/>
      </w:pPr>
      <w:r>
        <w:t>Demographic data</w:t>
      </w:r>
    </w:p>
    <w:p w14:paraId="2DE5B115" w14:textId="77777777" w:rsidR="00DE2DD3" w:rsidRDefault="00DE2DD3" w:rsidP="00DE2DD3">
      <w:pPr>
        <w:pStyle w:val="ListParagraph"/>
        <w:numPr>
          <w:ilvl w:val="0"/>
          <w:numId w:val="7"/>
        </w:numPr>
        <w:spacing w:before="120" w:after="200"/>
      </w:pPr>
      <w:r>
        <w:t>Perceptual data</w:t>
      </w:r>
    </w:p>
    <w:p w14:paraId="5FC74606" w14:textId="77777777" w:rsidR="00DE2DD3" w:rsidRDefault="00DE2DD3" w:rsidP="00DE2DD3">
      <w:pPr>
        <w:pStyle w:val="ListParagraph"/>
        <w:numPr>
          <w:ilvl w:val="0"/>
          <w:numId w:val="7"/>
        </w:numPr>
        <w:spacing w:before="120" w:after="200"/>
      </w:pPr>
      <w:r>
        <w:t>Student achievement data</w:t>
      </w:r>
    </w:p>
    <w:p w14:paraId="7AD63462" w14:textId="77777777" w:rsidR="00DE2DD3" w:rsidRDefault="00DE2DD3" w:rsidP="00DE2DD3">
      <w:pPr>
        <w:pStyle w:val="ListParagraph"/>
        <w:numPr>
          <w:ilvl w:val="0"/>
          <w:numId w:val="7"/>
        </w:numPr>
        <w:spacing w:before="120" w:after="200"/>
      </w:pPr>
      <w:r>
        <w:t>Teacher quality data</w:t>
      </w:r>
    </w:p>
    <w:p w14:paraId="06A49C80" w14:textId="77777777" w:rsidR="00DE2DD3" w:rsidRDefault="00DE2DD3" w:rsidP="00DE2DD3">
      <w:pPr>
        <w:pStyle w:val="ListParagraph"/>
        <w:numPr>
          <w:ilvl w:val="0"/>
          <w:numId w:val="7"/>
        </w:numPr>
        <w:spacing w:before="120" w:after="200"/>
      </w:pPr>
      <w:r>
        <w:t>School processes and program data</w:t>
      </w:r>
    </w:p>
    <w:p w14:paraId="74148894" w14:textId="77777777" w:rsidR="00DE2DD3" w:rsidRDefault="00DE2DD3" w:rsidP="00DE2DD3">
      <w:pPr>
        <w:pStyle w:val="ListParagraph"/>
        <w:numPr>
          <w:ilvl w:val="0"/>
          <w:numId w:val="7"/>
        </w:numPr>
        <w:spacing w:before="120" w:after="200"/>
      </w:pPr>
      <w:r>
        <w:t>Stakeholder engagement data</w:t>
      </w:r>
    </w:p>
    <w:p w14:paraId="3FED30F8" w14:textId="77777777" w:rsidR="00DE2DD3" w:rsidRDefault="00DE2DD3" w:rsidP="00DE2DD3">
      <w:pPr>
        <w:pStyle w:val="Heading1"/>
      </w:pPr>
      <w:r>
        <w:t xml:space="preserve">Comprehensive Needs Assessment (CNA) </w:t>
      </w:r>
    </w:p>
    <w:p w14:paraId="097C62ED" w14:textId="77777777" w:rsidR="00DE2DD3" w:rsidRPr="00420EBA" w:rsidRDefault="00DE2DD3" w:rsidP="00DE2DD3">
      <w:pPr>
        <w:pStyle w:val="Heading2"/>
        <w:rPr>
          <w:color w:val="auto"/>
        </w:rPr>
      </w:pPr>
      <w:r w:rsidRPr="00420EBA">
        <w:rPr>
          <w:color w:val="auto"/>
        </w:rPr>
        <w:t>Proficiency Checklist</w:t>
      </w:r>
    </w:p>
    <w:p w14:paraId="03EBE6DB" w14:textId="77777777" w:rsidR="00DE2DD3" w:rsidRPr="00420EBA" w:rsidRDefault="00DE2DD3" w:rsidP="00DE2DD3">
      <w:pPr>
        <w:pStyle w:val="Subtitle"/>
        <w:rPr>
          <w:rStyle w:val="Emphasis"/>
          <w:color w:val="auto"/>
        </w:rPr>
      </w:pPr>
      <w:r w:rsidRPr="00420EBA">
        <w:rPr>
          <w:rStyle w:val="Emphasis"/>
          <w:color w:val="auto"/>
        </w:rPr>
        <w:t>In order to meet requirements in the CNA, the candidate will submit evidence of the following:</w:t>
      </w:r>
    </w:p>
    <w:p w14:paraId="0C042159" w14:textId="77777777" w:rsidR="00DE2DD3" w:rsidRPr="00420EBA" w:rsidRDefault="00DE2DD3" w:rsidP="00DE2DD3">
      <w:pPr>
        <w:rPr>
          <w:rStyle w:val="SubtleEmphasis"/>
          <w:color w:val="auto"/>
        </w:rPr>
      </w:pPr>
    </w:p>
    <w:p w14:paraId="1580193E" w14:textId="77777777" w:rsidR="00DE2DD3" w:rsidRPr="00420EBA" w:rsidRDefault="00DE2DD3" w:rsidP="00DE2DD3">
      <w:pPr>
        <w:pStyle w:val="Heading3"/>
        <w:rPr>
          <w:color w:val="auto"/>
        </w:rPr>
      </w:pPr>
      <w:r w:rsidRPr="00420EBA">
        <w:rPr>
          <w:rStyle w:val="SubtleEmphasis"/>
          <w:color w:val="auto"/>
        </w:rPr>
        <w:t xml:space="preserve">CNA Component A: </w:t>
      </w:r>
      <w:r w:rsidRPr="00420EBA">
        <w:rPr>
          <w:color w:val="auto"/>
        </w:rPr>
        <w:t>Using information from research and class instruction, candidates will facilitate a group of faculty members to design a sound, research-based process for conducting the school level CNA.</w:t>
      </w:r>
    </w:p>
    <w:p w14:paraId="6E55250E" w14:textId="77777777" w:rsidR="00DE2DD3" w:rsidRPr="00420EBA" w:rsidRDefault="00DE2DD3" w:rsidP="00DE2DD3">
      <w:pPr>
        <w:pStyle w:val="Heading3"/>
        <w:rPr>
          <w:color w:val="auto"/>
        </w:rPr>
      </w:pPr>
      <w:r w:rsidRPr="00420EBA">
        <w:rPr>
          <w:color w:val="auto"/>
        </w:rPr>
        <w:t>Candidates will submit a narrative with supporting evidence demonstrating facilitation of a group of faculty members to conduct a comprehensive assessment of the school. Work of the group and evidence submitted will result in the following:</w:t>
      </w:r>
    </w:p>
    <w:p w14:paraId="537B7981" w14:textId="77777777" w:rsidR="00DE2DD3" w:rsidRDefault="00DE2DD3" w:rsidP="00DE2DD3">
      <w:pPr>
        <w:pStyle w:val="ListParagraph"/>
        <w:numPr>
          <w:ilvl w:val="0"/>
          <w:numId w:val="6"/>
        </w:numPr>
        <w:spacing w:before="120" w:after="200"/>
      </w:pPr>
      <w:r>
        <w:t>Clarification of the purpose of the needs assessment</w:t>
      </w:r>
    </w:p>
    <w:p w14:paraId="42F12799" w14:textId="77777777" w:rsidR="00DE2DD3" w:rsidRDefault="00DE2DD3" w:rsidP="00DE2DD3">
      <w:pPr>
        <w:pStyle w:val="ListParagraph"/>
        <w:numPr>
          <w:ilvl w:val="0"/>
          <w:numId w:val="6"/>
        </w:numPr>
        <w:spacing w:before="120" w:after="200"/>
      </w:pPr>
      <w:r>
        <w:t>Identification of the target population(s) of the needs assessment</w:t>
      </w:r>
    </w:p>
    <w:p w14:paraId="3888FB57" w14:textId="77777777" w:rsidR="00DE2DD3" w:rsidRDefault="00DE2DD3" w:rsidP="00DE2DD3">
      <w:pPr>
        <w:pStyle w:val="ListParagraph"/>
        <w:numPr>
          <w:ilvl w:val="0"/>
          <w:numId w:val="6"/>
        </w:numPr>
        <w:spacing w:before="120" w:after="200"/>
      </w:pPr>
      <w:r>
        <w:lastRenderedPageBreak/>
        <w:t>Determination of the methodology for the assessment</w:t>
      </w:r>
    </w:p>
    <w:p w14:paraId="7A1EFB83" w14:textId="77777777" w:rsidR="00DE2DD3" w:rsidRDefault="00DE2DD3" w:rsidP="00DE2DD3">
      <w:pPr>
        <w:pStyle w:val="ListParagraph"/>
        <w:numPr>
          <w:ilvl w:val="0"/>
          <w:numId w:val="6"/>
        </w:numPr>
        <w:spacing w:before="120" w:after="200"/>
      </w:pPr>
      <w:r>
        <w:t>Choice and/or design of appropriate survey instruments</w:t>
      </w:r>
    </w:p>
    <w:p w14:paraId="11A3D8AA" w14:textId="77777777" w:rsidR="00DE2DD3" w:rsidRDefault="00DE2DD3" w:rsidP="00DE2DD3">
      <w:pPr>
        <w:pStyle w:val="ListParagraph"/>
        <w:numPr>
          <w:ilvl w:val="0"/>
          <w:numId w:val="6"/>
        </w:numPr>
        <w:spacing w:before="120" w:after="200"/>
      </w:pPr>
      <w:r>
        <w:t>Collection of data from a variety of sources</w:t>
      </w:r>
    </w:p>
    <w:p w14:paraId="55BB9FD6" w14:textId="77777777" w:rsidR="00DE2DD3" w:rsidRDefault="00DE2DD3" w:rsidP="00DE2DD3">
      <w:pPr>
        <w:pStyle w:val="ListParagraph"/>
        <w:numPr>
          <w:ilvl w:val="0"/>
          <w:numId w:val="6"/>
        </w:numPr>
        <w:spacing w:before="120" w:after="200"/>
      </w:pPr>
      <w:r>
        <w:t xml:space="preserve">Analysis of the data </w:t>
      </w:r>
    </w:p>
    <w:p w14:paraId="19EFC9C8" w14:textId="77777777" w:rsidR="00DE2DD3" w:rsidRDefault="00DE2DD3" w:rsidP="00DE2DD3">
      <w:pPr>
        <w:pStyle w:val="ListParagraph"/>
        <w:numPr>
          <w:ilvl w:val="0"/>
          <w:numId w:val="6"/>
        </w:numPr>
        <w:spacing w:before="120" w:after="200"/>
      </w:pPr>
      <w:r>
        <w:t>Use of the results of the analysis to create a plan of action</w:t>
      </w:r>
    </w:p>
    <w:p w14:paraId="1F1CCCDC" w14:textId="77777777" w:rsidR="00DE2DD3" w:rsidRPr="00420EBA" w:rsidRDefault="00DE2DD3" w:rsidP="00DE2DD3">
      <w:pPr>
        <w:pStyle w:val="Heading3"/>
        <w:rPr>
          <w:color w:val="auto"/>
        </w:rPr>
      </w:pPr>
      <w:r w:rsidRPr="00420EBA">
        <w:rPr>
          <w:color w:val="auto"/>
        </w:rPr>
        <w:t>Candidates will include in the narrative supporting evidence demonstrating facilitation of a group of faculty members to include a comprehensive survey of available data sources in completion of the school level CNA. Work of the group and evidence submitted will, at a minimum, include in the following:</w:t>
      </w:r>
    </w:p>
    <w:p w14:paraId="2EEBC72D" w14:textId="77777777" w:rsidR="00DE2DD3" w:rsidRDefault="00DE2DD3" w:rsidP="00DE2DD3"/>
    <w:p w14:paraId="2644C61E" w14:textId="77777777" w:rsidR="00DE2DD3" w:rsidRDefault="00DE2DD3" w:rsidP="00DE2DD3">
      <w:pPr>
        <w:pStyle w:val="ListParagraph"/>
        <w:numPr>
          <w:ilvl w:val="0"/>
          <w:numId w:val="7"/>
        </w:numPr>
        <w:spacing w:before="120" w:after="200"/>
      </w:pPr>
      <w:r>
        <w:t>Demographic data</w:t>
      </w:r>
    </w:p>
    <w:p w14:paraId="37712C4A" w14:textId="77777777" w:rsidR="00DE2DD3" w:rsidRDefault="00DE2DD3" w:rsidP="00DE2DD3">
      <w:pPr>
        <w:pStyle w:val="ListParagraph"/>
        <w:numPr>
          <w:ilvl w:val="0"/>
          <w:numId w:val="7"/>
        </w:numPr>
        <w:spacing w:before="120" w:after="200"/>
      </w:pPr>
      <w:r>
        <w:t>Perceptual data</w:t>
      </w:r>
    </w:p>
    <w:p w14:paraId="0BBCDFFD" w14:textId="77777777" w:rsidR="00DE2DD3" w:rsidRDefault="00DE2DD3" w:rsidP="00DE2DD3">
      <w:pPr>
        <w:pStyle w:val="ListParagraph"/>
        <w:numPr>
          <w:ilvl w:val="0"/>
          <w:numId w:val="7"/>
        </w:numPr>
        <w:spacing w:before="120" w:after="200"/>
      </w:pPr>
      <w:r>
        <w:t>Student achievement data</w:t>
      </w:r>
    </w:p>
    <w:p w14:paraId="67E99CDD" w14:textId="77777777" w:rsidR="00DE2DD3" w:rsidRDefault="00DE2DD3" w:rsidP="00DE2DD3">
      <w:pPr>
        <w:pStyle w:val="ListParagraph"/>
        <w:numPr>
          <w:ilvl w:val="0"/>
          <w:numId w:val="7"/>
        </w:numPr>
        <w:spacing w:before="120" w:after="200"/>
      </w:pPr>
      <w:r>
        <w:t>Teacher quality data</w:t>
      </w:r>
    </w:p>
    <w:p w14:paraId="0833ADB8" w14:textId="77777777" w:rsidR="00DE2DD3" w:rsidRDefault="00DE2DD3" w:rsidP="00DE2DD3">
      <w:pPr>
        <w:pStyle w:val="ListParagraph"/>
        <w:numPr>
          <w:ilvl w:val="0"/>
          <w:numId w:val="7"/>
        </w:numPr>
        <w:spacing w:before="120" w:after="200"/>
      </w:pPr>
      <w:r>
        <w:t>School processes and program data</w:t>
      </w:r>
    </w:p>
    <w:p w14:paraId="419C20BE" w14:textId="77777777" w:rsidR="00DE2DD3" w:rsidRDefault="00DE2DD3" w:rsidP="00DE2DD3">
      <w:pPr>
        <w:pStyle w:val="ListParagraph"/>
        <w:numPr>
          <w:ilvl w:val="0"/>
          <w:numId w:val="7"/>
        </w:numPr>
        <w:spacing w:before="120" w:after="200"/>
      </w:pPr>
      <w:r>
        <w:t>Stakeholder engagement data</w:t>
      </w:r>
    </w:p>
    <w:p w14:paraId="1DA0FC02" w14:textId="77777777" w:rsidR="00DE2DD3" w:rsidRDefault="00DE2DD3" w:rsidP="00DE2DD3">
      <w:pPr>
        <w:pStyle w:val="ListParagraph"/>
        <w:ind w:left="1440"/>
      </w:pPr>
    </w:p>
    <w:p w14:paraId="43F08A2E" w14:textId="77777777" w:rsidR="00DE2DD3" w:rsidRPr="00420EBA" w:rsidRDefault="00DE2DD3" w:rsidP="00DE2DD3">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 the following functions of the Teacher Leader Model Standards:</w:t>
      </w:r>
    </w:p>
    <w:p w14:paraId="7DF1DC0D" w14:textId="77777777" w:rsidR="00DE2DD3" w:rsidRPr="00570CF0" w:rsidRDefault="00DE2DD3" w:rsidP="00DE2DD3"/>
    <w:p w14:paraId="4293DAA7" w14:textId="77777777" w:rsidR="00DE2DD3" w:rsidRPr="00710735" w:rsidRDefault="00DE2DD3" w:rsidP="00DE2DD3">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3D38234B" w14:textId="77777777" w:rsidR="00DE2DD3" w:rsidRPr="00710735" w:rsidRDefault="00DE2DD3" w:rsidP="00DE2DD3">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2DAEB9EE" w14:textId="77777777" w:rsidR="00DE2DD3" w:rsidRPr="00710735" w:rsidRDefault="00DE2DD3" w:rsidP="00DE2DD3">
      <w:pPr>
        <w:pStyle w:val="ListParagraph"/>
        <w:numPr>
          <w:ilvl w:val="0"/>
          <w:numId w:val="8"/>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231FB674" w14:textId="77777777" w:rsidR="00DE2DD3" w:rsidRPr="00710735" w:rsidRDefault="00DE2DD3" w:rsidP="00DE2DD3">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12A75590" w14:textId="77777777" w:rsidR="00DE2DD3" w:rsidRPr="00710735" w:rsidRDefault="00DE2DD3" w:rsidP="00DE2DD3">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388A2B7D" w14:textId="77777777" w:rsidR="00DE2DD3" w:rsidRPr="00710735" w:rsidRDefault="00DE2DD3" w:rsidP="00DE2DD3">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27B31A67" w14:textId="77777777" w:rsidR="00DE2DD3" w:rsidRPr="00710735" w:rsidRDefault="00DE2DD3" w:rsidP="00DE2DD3">
      <w:pPr>
        <w:pStyle w:val="ListParagraph"/>
        <w:numPr>
          <w:ilvl w:val="0"/>
          <w:numId w:val="8"/>
        </w:numPr>
        <w:rPr>
          <w:sz w:val="18"/>
          <w:szCs w:val="18"/>
        </w:rPr>
      </w:pPr>
      <w:r w:rsidRPr="00710735">
        <w:rPr>
          <w:sz w:val="18"/>
          <w:szCs w:val="18"/>
        </w:rPr>
        <w:t>5c – The teacher leader creates a climate of trust and critical reflection in order to engage colleagues in challenging conversations about student learning data that lead to solutions to identified issues.</w:t>
      </w:r>
    </w:p>
    <w:p w14:paraId="1D08998B" w14:textId="77777777" w:rsidR="00DE2DD3" w:rsidRPr="00710735" w:rsidRDefault="00DE2DD3" w:rsidP="00DE2DD3">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6A550967" w14:textId="77777777" w:rsidR="00DE2DD3" w:rsidRPr="00420EBA" w:rsidRDefault="00DE2DD3" w:rsidP="00DE2DD3">
      <w:pPr>
        <w:pStyle w:val="Heading3"/>
        <w:rPr>
          <w:color w:val="auto"/>
        </w:rPr>
      </w:pPr>
      <w:r w:rsidRPr="00420EBA">
        <w:rPr>
          <w:rStyle w:val="SubtleEmphasis"/>
          <w:color w:val="auto"/>
        </w:rPr>
        <w:t xml:space="preserve">CNA Component B: </w:t>
      </w:r>
      <w:r w:rsidRPr="00420EBA">
        <w:rPr>
          <w:color w:val="auto"/>
        </w:rPr>
        <w:t>Using information from research and class instruction, candidates will facilitate a group of stakeholders to design a sound, research-based process for conducting the district level CNA.</w:t>
      </w:r>
    </w:p>
    <w:p w14:paraId="5B569719" w14:textId="77777777" w:rsidR="00DE2DD3" w:rsidRDefault="00DE2DD3" w:rsidP="00DE2DD3">
      <w:pPr>
        <w:pStyle w:val="Heading3"/>
      </w:pPr>
      <w:r w:rsidRPr="00420EBA">
        <w:rPr>
          <w:color w:val="auto"/>
        </w:rPr>
        <w:t>Candidates will submit a narrative with supporting evidence demonstrating facilitation of a group of stakeholders to conduct a comprehensive assessment of the district. Work of the group and evidence submitted will result in the following:</w:t>
      </w:r>
    </w:p>
    <w:p w14:paraId="23EF7C64" w14:textId="77777777" w:rsidR="00DE2DD3" w:rsidRDefault="00DE2DD3" w:rsidP="00DE2DD3">
      <w:pPr>
        <w:pStyle w:val="ListParagraph"/>
        <w:numPr>
          <w:ilvl w:val="0"/>
          <w:numId w:val="6"/>
        </w:numPr>
        <w:spacing w:before="120" w:after="200"/>
      </w:pPr>
      <w:r>
        <w:t>Clarification of the purpose of the needs assessment</w:t>
      </w:r>
    </w:p>
    <w:p w14:paraId="3583C7CB" w14:textId="77777777" w:rsidR="00DE2DD3" w:rsidRDefault="00DE2DD3" w:rsidP="00DE2DD3">
      <w:pPr>
        <w:pStyle w:val="ListParagraph"/>
        <w:numPr>
          <w:ilvl w:val="0"/>
          <w:numId w:val="6"/>
        </w:numPr>
        <w:spacing w:before="120" w:after="200"/>
      </w:pPr>
      <w:r>
        <w:lastRenderedPageBreak/>
        <w:t>Identification of the target population(s) of the needs assessment</w:t>
      </w:r>
    </w:p>
    <w:p w14:paraId="1B948AD1" w14:textId="77777777" w:rsidR="00DE2DD3" w:rsidRDefault="00DE2DD3" w:rsidP="00DE2DD3">
      <w:pPr>
        <w:pStyle w:val="ListParagraph"/>
        <w:numPr>
          <w:ilvl w:val="0"/>
          <w:numId w:val="6"/>
        </w:numPr>
        <w:spacing w:before="120" w:after="200"/>
      </w:pPr>
      <w:r>
        <w:t>Determination of the methodology for the assessment</w:t>
      </w:r>
    </w:p>
    <w:p w14:paraId="2C9E4620" w14:textId="77777777" w:rsidR="00DE2DD3" w:rsidRDefault="00DE2DD3" w:rsidP="00DE2DD3">
      <w:pPr>
        <w:pStyle w:val="ListParagraph"/>
        <w:numPr>
          <w:ilvl w:val="0"/>
          <w:numId w:val="6"/>
        </w:numPr>
        <w:spacing w:before="120" w:after="200"/>
      </w:pPr>
      <w:r>
        <w:t>Choice and/or design of appropriate survey instruments</w:t>
      </w:r>
    </w:p>
    <w:p w14:paraId="4EF4F711" w14:textId="77777777" w:rsidR="00DE2DD3" w:rsidRDefault="00DE2DD3" w:rsidP="00DE2DD3">
      <w:pPr>
        <w:pStyle w:val="ListParagraph"/>
        <w:numPr>
          <w:ilvl w:val="0"/>
          <w:numId w:val="6"/>
        </w:numPr>
        <w:spacing w:before="120" w:after="200"/>
      </w:pPr>
      <w:r>
        <w:t>Collection of data from a variety of sources</w:t>
      </w:r>
    </w:p>
    <w:p w14:paraId="26B71EEB" w14:textId="77777777" w:rsidR="00DE2DD3" w:rsidRDefault="00DE2DD3" w:rsidP="00DE2DD3">
      <w:pPr>
        <w:pStyle w:val="ListParagraph"/>
        <w:numPr>
          <w:ilvl w:val="0"/>
          <w:numId w:val="6"/>
        </w:numPr>
        <w:spacing w:before="120" w:after="200"/>
      </w:pPr>
      <w:r>
        <w:t xml:space="preserve">Analysis of the data </w:t>
      </w:r>
    </w:p>
    <w:p w14:paraId="5A29EBBF" w14:textId="77777777" w:rsidR="00DE2DD3" w:rsidRDefault="00DE2DD3" w:rsidP="00DE2DD3">
      <w:pPr>
        <w:pStyle w:val="ListParagraph"/>
        <w:numPr>
          <w:ilvl w:val="0"/>
          <w:numId w:val="6"/>
        </w:numPr>
        <w:spacing w:before="120" w:after="200"/>
      </w:pPr>
      <w:r>
        <w:t>Use of the results of the analysis to create a plan of action</w:t>
      </w:r>
    </w:p>
    <w:p w14:paraId="1545D814" w14:textId="77777777" w:rsidR="00DE2DD3" w:rsidRPr="00420EBA" w:rsidRDefault="00DE2DD3" w:rsidP="00DE2DD3">
      <w:pPr>
        <w:pStyle w:val="Heading3"/>
        <w:rPr>
          <w:color w:val="auto"/>
        </w:rPr>
      </w:pPr>
      <w:r w:rsidRPr="00420EBA">
        <w:rPr>
          <w:color w:val="auto"/>
        </w:rPr>
        <w:t>Candidates will include in the narrative supporting evidence demonstrating facilitation of a group of faculty members to include a comprehensive survey of available data sources in completion of the district level CNA. Work of the group and evidence submitted will, at a minimum, include in the following:</w:t>
      </w:r>
    </w:p>
    <w:p w14:paraId="337F3B00" w14:textId="77777777" w:rsidR="00DE2DD3" w:rsidRDefault="00DE2DD3" w:rsidP="00DE2DD3">
      <w:pPr>
        <w:pStyle w:val="ListParagraph"/>
        <w:numPr>
          <w:ilvl w:val="0"/>
          <w:numId w:val="7"/>
        </w:numPr>
        <w:spacing w:before="120" w:after="200"/>
      </w:pPr>
      <w:r>
        <w:t>Demographic data</w:t>
      </w:r>
    </w:p>
    <w:p w14:paraId="330750A2" w14:textId="77777777" w:rsidR="00DE2DD3" w:rsidRDefault="00DE2DD3" w:rsidP="00DE2DD3">
      <w:pPr>
        <w:pStyle w:val="ListParagraph"/>
        <w:numPr>
          <w:ilvl w:val="0"/>
          <w:numId w:val="7"/>
        </w:numPr>
        <w:spacing w:before="120" w:after="200"/>
      </w:pPr>
      <w:r>
        <w:t>Perceptual data</w:t>
      </w:r>
    </w:p>
    <w:p w14:paraId="3AAD2454" w14:textId="77777777" w:rsidR="00DE2DD3" w:rsidRDefault="00DE2DD3" w:rsidP="00DE2DD3">
      <w:pPr>
        <w:pStyle w:val="ListParagraph"/>
        <w:numPr>
          <w:ilvl w:val="0"/>
          <w:numId w:val="7"/>
        </w:numPr>
        <w:spacing w:before="120" w:after="200"/>
      </w:pPr>
      <w:r>
        <w:t>Student achievement data</w:t>
      </w:r>
    </w:p>
    <w:p w14:paraId="1F577D50" w14:textId="77777777" w:rsidR="00DE2DD3" w:rsidRDefault="00DE2DD3" w:rsidP="00DE2DD3">
      <w:pPr>
        <w:pStyle w:val="ListParagraph"/>
        <w:numPr>
          <w:ilvl w:val="0"/>
          <w:numId w:val="7"/>
        </w:numPr>
        <w:spacing w:before="120" w:after="200"/>
      </w:pPr>
      <w:r>
        <w:t>Teacher quality data</w:t>
      </w:r>
    </w:p>
    <w:p w14:paraId="7A6F34E2" w14:textId="77777777" w:rsidR="00DE2DD3" w:rsidRDefault="00DE2DD3" w:rsidP="00DE2DD3">
      <w:pPr>
        <w:pStyle w:val="ListParagraph"/>
        <w:numPr>
          <w:ilvl w:val="0"/>
          <w:numId w:val="7"/>
        </w:numPr>
        <w:spacing w:before="120" w:after="200"/>
      </w:pPr>
      <w:r>
        <w:t>School processes and program data</w:t>
      </w:r>
    </w:p>
    <w:p w14:paraId="77457664" w14:textId="272A3DB8" w:rsidR="00DE2DD3" w:rsidRDefault="00DE2DD3" w:rsidP="00420EBA">
      <w:pPr>
        <w:pStyle w:val="ListParagraph"/>
        <w:numPr>
          <w:ilvl w:val="0"/>
          <w:numId w:val="7"/>
        </w:numPr>
        <w:spacing w:before="120" w:after="200"/>
      </w:pPr>
      <w:r>
        <w:t>Stakeholder engagement data</w:t>
      </w:r>
    </w:p>
    <w:p w14:paraId="3EDBC52D" w14:textId="77777777" w:rsidR="00DE2DD3" w:rsidRPr="00420EBA" w:rsidRDefault="00DE2DD3" w:rsidP="00DE2DD3">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 the following functions of the Teacher Leader Model Standards:</w:t>
      </w:r>
    </w:p>
    <w:p w14:paraId="10282A17" w14:textId="77777777" w:rsidR="00DE2DD3" w:rsidRPr="00570CF0" w:rsidRDefault="00DE2DD3" w:rsidP="00DE2DD3"/>
    <w:p w14:paraId="6FE3668E" w14:textId="77777777" w:rsidR="00DE2DD3" w:rsidRPr="00710735" w:rsidRDefault="00DE2DD3" w:rsidP="00DE2DD3">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01E24A41" w14:textId="77777777" w:rsidR="00DE2DD3" w:rsidRPr="00710735" w:rsidRDefault="00DE2DD3" w:rsidP="00DE2DD3">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1474C0B" w14:textId="77777777" w:rsidR="00DE2DD3" w:rsidRPr="00710735" w:rsidRDefault="00DE2DD3" w:rsidP="00DE2DD3">
      <w:pPr>
        <w:pStyle w:val="ListParagraph"/>
        <w:numPr>
          <w:ilvl w:val="0"/>
          <w:numId w:val="8"/>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073D3731" w14:textId="77777777" w:rsidR="00DE2DD3" w:rsidRPr="00710735" w:rsidRDefault="00DE2DD3" w:rsidP="00DE2DD3">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527AFA36" w14:textId="77777777" w:rsidR="00DE2DD3" w:rsidRPr="00710735" w:rsidRDefault="00DE2DD3" w:rsidP="00DE2DD3">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52DDD849" w14:textId="77777777" w:rsidR="00DE2DD3" w:rsidRPr="00710735" w:rsidRDefault="00DE2DD3" w:rsidP="00DE2DD3">
      <w:pPr>
        <w:pStyle w:val="ListParagraph"/>
        <w:numPr>
          <w:ilvl w:val="0"/>
          <w:numId w:val="8"/>
        </w:numPr>
        <w:rPr>
          <w:sz w:val="18"/>
          <w:szCs w:val="18"/>
        </w:rPr>
      </w:pPr>
      <w:r w:rsidRPr="00710735">
        <w:rPr>
          <w:sz w:val="18"/>
          <w:szCs w:val="18"/>
        </w:rPr>
        <w:t>5c – The teacher leader creates a climate of trust and critical reflection in order to engage colleagues in challenging conversations about student learning data that lead to solutions to identified issues.</w:t>
      </w:r>
    </w:p>
    <w:p w14:paraId="23BF4D3A" w14:textId="77777777" w:rsidR="00DE2DD3" w:rsidRPr="00710735" w:rsidRDefault="00DE2DD3" w:rsidP="00DE2DD3">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7D026257" w14:textId="77777777" w:rsidR="00DE2DD3" w:rsidRPr="008F3F32" w:rsidRDefault="00DE2DD3" w:rsidP="00DE2DD3">
      <w:pPr>
        <w:rPr>
          <w:rStyle w:val="Strong"/>
        </w:rPr>
      </w:pPr>
    </w:p>
    <w:p w14:paraId="41481AF9" w14:textId="77777777" w:rsidR="006F5363" w:rsidRDefault="006F5363">
      <w:pPr>
        <w:rPr>
          <w:rFonts w:asciiTheme="majorHAnsi" w:eastAsiaTheme="majorEastAsia" w:hAnsiTheme="majorHAnsi" w:cstheme="majorBidi"/>
          <w:color w:val="A43926" w:themeColor="text2" w:themeShade="BF"/>
          <w:spacing w:val="5"/>
          <w:kern w:val="28"/>
          <w:sz w:val="44"/>
          <w:szCs w:val="44"/>
        </w:rPr>
      </w:pPr>
      <w:r>
        <w:rPr>
          <w:sz w:val="44"/>
          <w:szCs w:val="44"/>
        </w:rPr>
        <w:br w:type="page"/>
      </w:r>
    </w:p>
    <w:p w14:paraId="5136DB7A" w14:textId="04440A34" w:rsidR="008254CE" w:rsidRPr="00AB216D" w:rsidRDefault="008254CE" w:rsidP="008254CE">
      <w:pPr>
        <w:pStyle w:val="Title"/>
        <w:rPr>
          <w:sz w:val="44"/>
          <w:szCs w:val="44"/>
        </w:rPr>
      </w:pPr>
      <w:r>
        <w:rPr>
          <w:sz w:val="44"/>
          <w:szCs w:val="44"/>
        </w:rPr>
        <w:lastRenderedPageBreak/>
        <w:t>Organizational Analysis (OA)</w:t>
      </w:r>
    </w:p>
    <w:p w14:paraId="408EC59D" w14:textId="77777777" w:rsidR="008254CE" w:rsidRDefault="008254CE" w:rsidP="008254CE">
      <w:pPr>
        <w:pStyle w:val="Heading1"/>
        <w:spacing w:before="360" w:after="120"/>
        <w:rPr>
          <w:rStyle w:val="Strong"/>
        </w:rPr>
      </w:pPr>
      <w:r w:rsidRPr="00074117">
        <w:rPr>
          <w:rStyle w:val="Strong"/>
        </w:rPr>
        <w:t>Description</w:t>
      </w:r>
    </w:p>
    <w:p w14:paraId="40400043" w14:textId="77777777" w:rsidR="008254CE" w:rsidRDefault="008254CE" w:rsidP="008254CE">
      <w:pPr>
        <w:spacing w:after="120"/>
      </w:pPr>
      <w:r>
        <w:t xml:space="preserve">The OA is a systematic process to acquire an accurate, thorough picture of the strengths and weaknesses of a school community that can be used in response to the various needs of learners.  Contrasted with the CNA, the OA takes a more qualitative research approach to examine internal and external systems and processes and apply organizational metaphors to arrive at a deeper understanding of the work site.  The OA is a process that collects and examines information about school-wide issues and then utilizes that data to determine priority goals, examine root causes, develop a plan for improvement, and allocate funds and resources.  </w:t>
      </w:r>
    </w:p>
    <w:p w14:paraId="7256D737" w14:textId="77777777" w:rsidR="008254CE" w:rsidRDefault="008254CE" w:rsidP="008254CE">
      <w:pPr>
        <w:spacing w:after="120"/>
      </w:pPr>
      <w:r>
        <w:t>The Organizational Analysis is a qualitative analysis of the school site completed during the first semester as a complement to the school CNA.  The OA is a process and a product. Candidates will learn the process for the successful completion of an Organizational Analysis as well as integral components.  In the OA, candidates will demonstrate and apply knowledge of the process of gathering data from a variety of sources to support the continuous improvement process.  The site OA will align with and support action plans for EDCI projects.</w:t>
      </w:r>
    </w:p>
    <w:p w14:paraId="088B40C3" w14:textId="77777777" w:rsidR="008254CE" w:rsidRDefault="008254CE" w:rsidP="008254CE">
      <w:pPr>
        <w:pStyle w:val="Heading2"/>
      </w:pPr>
      <w:r>
        <w:t>Organizational Analysis – Alignment and Expectations</w:t>
      </w:r>
    </w:p>
    <w:p w14:paraId="61401BFB" w14:textId="77777777" w:rsidR="008254CE" w:rsidRDefault="008254CE" w:rsidP="008254CE">
      <w:pPr>
        <w:spacing w:before="120"/>
      </w:pPr>
      <w:r>
        <w:t xml:space="preserve">This analysis is completed at a school site in EDCI 700 and aligns with the following Teacher Leader Model Standards: 2a, 2b, 3e, 4a, 5a, 5b, 5c, and 5d.  With successful completion of the OA, candidates will demonstrate their knowledge and application of both the content of the OA and also the process of the analysis.   </w:t>
      </w:r>
    </w:p>
    <w:p w14:paraId="737E4D4A" w14:textId="77777777" w:rsidR="008254CE" w:rsidRDefault="008254CE" w:rsidP="008254CE">
      <w:pPr>
        <w:spacing w:before="120"/>
      </w:pPr>
      <w:r>
        <w:t>A proficient OA will effectively incorporate multiple measures of site effectiveness, including:</w:t>
      </w:r>
    </w:p>
    <w:p w14:paraId="4F67F94E" w14:textId="77777777" w:rsidR="008254CE" w:rsidRDefault="008254CE" w:rsidP="008254CE">
      <w:pPr>
        <w:pStyle w:val="ListParagraph"/>
        <w:numPr>
          <w:ilvl w:val="0"/>
          <w:numId w:val="9"/>
        </w:numPr>
        <w:spacing w:before="120" w:after="200"/>
      </w:pPr>
      <w:r>
        <w:t>Detailed analysis of the school and its context, both internally and externally</w:t>
      </w:r>
    </w:p>
    <w:p w14:paraId="62D4150D" w14:textId="77777777" w:rsidR="008254CE" w:rsidRDefault="008254CE" w:rsidP="008254CE">
      <w:pPr>
        <w:pStyle w:val="ListParagraph"/>
        <w:numPr>
          <w:ilvl w:val="0"/>
          <w:numId w:val="9"/>
        </w:numPr>
        <w:spacing w:before="120" w:after="200"/>
      </w:pPr>
      <w:r>
        <w:t>Detailed analysis of organizational structures, management routines, and daily operations</w:t>
      </w:r>
    </w:p>
    <w:p w14:paraId="7D388D41" w14:textId="77777777" w:rsidR="008254CE" w:rsidRDefault="008254CE" w:rsidP="008254CE">
      <w:pPr>
        <w:pStyle w:val="ListParagraph"/>
        <w:numPr>
          <w:ilvl w:val="0"/>
          <w:numId w:val="9"/>
        </w:numPr>
        <w:spacing w:before="120" w:after="200"/>
      </w:pPr>
      <w:r>
        <w:t>Detailed analysis of the degree and involvement and participation of school personnel in making budget recommendations and decisions</w:t>
      </w:r>
    </w:p>
    <w:p w14:paraId="7D8FE847" w14:textId="77777777" w:rsidR="008254CE" w:rsidRDefault="008254CE" w:rsidP="008254CE">
      <w:pPr>
        <w:pStyle w:val="ListParagraph"/>
        <w:numPr>
          <w:ilvl w:val="0"/>
          <w:numId w:val="9"/>
        </w:numPr>
        <w:spacing w:before="120" w:after="200"/>
      </w:pPr>
      <w:r>
        <w:t>Determination of the degree of inclusion of the School Improvement Team in budget and resource decisions</w:t>
      </w:r>
    </w:p>
    <w:p w14:paraId="14CEDAC4" w14:textId="77777777" w:rsidR="008254CE" w:rsidRDefault="008254CE" w:rsidP="008254CE">
      <w:pPr>
        <w:pStyle w:val="ListParagraph"/>
        <w:numPr>
          <w:ilvl w:val="0"/>
          <w:numId w:val="9"/>
        </w:numPr>
        <w:spacing w:before="120" w:after="200"/>
      </w:pPr>
      <w:r>
        <w:t>Connections to course readings</w:t>
      </w:r>
    </w:p>
    <w:p w14:paraId="5EAB4520" w14:textId="77777777" w:rsidR="008254CE" w:rsidRDefault="008254CE" w:rsidP="008254CE">
      <w:pPr>
        <w:pStyle w:val="ListParagraph"/>
        <w:numPr>
          <w:ilvl w:val="0"/>
          <w:numId w:val="9"/>
        </w:numPr>
        <w:spacing w:before="120" w:after="200"/>
      </w:pPr>
      <w:r>
        <w:t xml:space="preserve">Connections to Morgan’s (2006) organizational metaphors </w:t>
      </w:r>
    </w:p>
    <w:p w14:paraId="5461644A" w14:textId="77777777" w:rsidR="008254CE" w:rsidRDefault="008254CE" w:rsidP="008254CE">
      <w:pPr>
        <w:pStyle w:val="Heading1"/>
      </w:pPr>
      <w:r>
        <w:t xml:space="preserve">Organizational Analysis (OA) </w:t>
      </w:r>
    </w:p>
    <w:p w14:paraId="37514ED7" w14:textId="77777777" w:rsidR="008254CE" w:rsidRPr="00420EBA" w:rsidRDefault="008254CE" w:rsidP="008254CE">
      <w:pPr>
        <w:pStyle w:val="Heading2"/>
        <w:rPr>
          <w:color w:val="auto"/>
        </w:rPr>
      </w:pPr>
      <w:r w:rsidRPr="00420EBA">
        <w:rPr>
          <w:color w:val="auto"/>
        </w:rPr>
        <w:t>Proficiency Checklist</w:t>
      </w:r>
    </w:p>
    <w:p w14:paraId="454A4D6B" w14:textId="77777777" w:rsidR="008254CE" w:rsidRPr="00420EBA" w:rsidRDefault="008254CE" w:rsidP="008254CE">
      <w:pPr>
        <w:pStyle w:val="Subtitle"/>
        <w:rPr>
          <w:rStyle w:val="SubtleEmphasis"/>
          <w:color w:val="auto"/>
        </w:rPr>
      </w:pPr>
      <w:r w:rsidRPr="00420EBA">
        <w:rPr>
          <w:rStyle w:val="Emphasis"/>
          <w:color w:val="auto"/>
        </w:rPr>
        <w:t>In order to meet requirements in the OA, the candidate will submit evidence of the following:</w:t>
      </w:r>
    </w:p>
    <w:p w14:paraId="4E88EE5E" w14:textId="77777777" w:rsidR="008254CE" w:rsidRPr="00420EBA" w:rsidRDefault="008254CE" w:rsidP="008254CE">
      <w:pPr>
        <w:pStyle w:val="Heading3"/>
        <w:rPr>
          <w:color w:val="auto"/>
        </w:rPr>
      </w:pPr>
      <w:r w:rsidRPr="00420EBA">
        <w:rPr>
          <w:rStyle w:val="SubtleEmphasis"/>
          <w:color w:val="auto"/>
        </w:rPr>
        <w:lastRenderedPageBreak/>
        <w:t xml:space="preserve">Organizational Analysis: </w:t>
      </w:r>
      <w:r w:rsidRPr="00420EBA">
        <w:rPr>
          <w:color w:val="auto"/>
        </w:rPr>
        <w:t>Using information from research and class instruction, candidates will facilitate a group of faculty members to design a sound, research-based process for conducting the school level OA.</w:t>
      </w:r>
    </w:p>
    <w:p w14:paraId="762D6695" w14:textId="77777777" w:rsidR="008254CE" w:rsidRPr="00420EBA" w:rsidRDefault="008254CE" w:rsidP="008254CE">
      <w:pPr>
        <w:pStyle w:val="Heading3"/>
        <w:rPr>
          <w:color w:val="auto"/>
        </w:rPr>
      </w:pPr>
      <w:r w:rsidRPr="00420EBA">
        <w:rPr>
          <w:color w:val="auto"/>
        </w:rPr>
        <w:t>Candidates will submit a narrative with supporting evidence demonstrating facilitation of a group of faculty members to conduct a comprehensive assessment of the school. Work of the group and evidence submitted will result in the following:</w:t>
      </w:r>
    </w:p>
    <w:p w14:paraId="46C56B8C" w14:textId="77777777" w:rsidR="008254CE" w:rsidRDefault="008254CE" w:rsidP="008254CE">
      <w:pPr>
        <w:pStyle w:val="ListParagraph"/>
        <w:numPr>
          <w:ilvl w:val="0"/>
          <w:numId w:val="6"/>
        </w:numPr>
        <w:spacing w:before="120" w:after="200"/>
      </w:pPr>
      <w:r>
        <w:t>Detailed analysis of the school and its context, both internally and externally</w:t>
      </w:r>
    </w:p>
    <w:p w14:paraId="1EBBB8CC" w14:textId="77777777" w:rsidR="008254CE" w:rsidRDefault="008254CE" w:rsidP="008254CE">
      <w:pPr>
        <w:pStyle w:val="ListParagraph"/>
        <w:numPr>
          <w:ilvl w:val="0"/>
          <w:numId w:val="6"/>
        </w:numPr>
        <w:spacing w:before="120" w:after="200"/>
      </w:pPr>
      <w:r>
        <w:t>Detailed analysis of organizational structures, management routines, and daily operations</w:t>
      </w:r>
    </w:p>
    <w:p w14:paraId="22AD22E8" w14:textId="77777777" w:rsidR="008254CE" w:rsidRDefault="008254CE" w:rsidP="008254CE">
      <w:pPr>
        <w:pStyle w:val="ListParagraph"/>
        <w:numPr>
          <w:ilvl w:val="0"/>
          <w:numId w:val="6"/>
        </w:numPr>
        <w:spacing w:before="120" w:after="200"/>
      </w:pPr>
      <w:r>
        <w:t>Detailed analysis of the degree and involvement and participation of school personnel in making budget recommendations and decisions</w:t>
      </w:r>
    </w:p>
    <w:p w14:paraId="6720EBFB" w14:textId="77777777" w:rsidR="008254CE" w:rsidRDefault="008254CE" w:rsidP="008254CE">
      <w:pPr>
        <w:pStyle w:val="ListParagraph"/>
        <w:numPr>
          <w:ilvl w:val="0"/>
          <w:numId w:val="6"/>
        </w:numPr>
        <w:spacing w:before="120" w:after="200"/>
      </w:pPr>
      <w:r>
        <w:t>Determination of the degree of inclusion of the School Improvement Team in budget and resource decisions</w:t>
      </w:r>
    </w:p>
    <w:p w14:paraId="7509E3E2" w14:textId="77777777" w:rsidR="008254CE" w:rsidRDefault="008254CE" w:rsidP="008254CE">
      <w:pPr>
        <w:pStyle w:val="ListParagraph"/>
        <w:numPr>
          <w:ilvl w:val="0"/>
          <w:numId w:val="6"/>
        </w:numPr>
        <w:spacing w:before="120" w:after="200"/>
      </w:pPr>
      <w:r>
        <w:t>Connections to course readings</w:t>
      </w:r>
    </w:p>
    <w:p w14:paraId="17783DEE" w14:textId="77777777" w:rsidR="008254CE" w:rsidRDefault="008254CE" w:rsidP="008254CE">
      <w:pPr>
        <w:pStyle w:val="ListParagraph"/>
        <w:numPr>
          <w:ilvl w:val="0"/>
          <w:numId w:val="6"/>
        </w:numPr>
        <w:spacing w:before="120" w:after="200"/>
      </w:pPr>
      <w:r>
        <w:t>Connections to Morgan’s (2006) organizational metaphors</w:t>
      </w:r>
    </w:p>
    <w:p w14:paraId="7AEC8B6E" w14:textId="77777777" w:rsidR="008254CE" w:rsidRDefault="008254CE" w:rsidP="008254CE">
      <w:pPr>
        <w:pStyle w:val="ListParagraph"/>
        <w:numPr>
          <w:ilvl w:val="0"/>
          <w:numId w:val="6"/>
        </w:numPr>
        <w:spacing w:before="120" w:after="200"/>
      </w:pPr>
      <w:r>
        <w:t>Use of the results of the analysis to create a plan of action</w:t>
      </w:r>
    </w:p>
    <w:p w14:paraId="5FADEF19" w14:textId="77777777" w:rsidR="008254CE" w:rsidRDefault="008254CE" w:rsidP="008254CE">
      <w:pPr>
        <w:pStyle w:val="ListParagraph"/>
        <w:ind w:left="1440"/>
      </w:pPr>
    </w:p>
    <w:p w14:paraId="2EBA80E7" w14:textId="77777777" w:rsidR="008254CE" w:rsidRPr="00420EBA" w:rsidRDefault="008254CE" w:rsidP="008254CE">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 the following functions of the Teacher Leader Model Standards:</w:t>
      </w:r>
    </w:p>
    <w:p w14:paraId="43EFEA32" w14:textId="77777777" w:rsidR="008254CE" w:rsidRPr="00570CF0" w:rsidRDefault="008254CE" w:rsidP="008254CE"/>
    <w:p w14:paraId="65F8568E" w14:textId="77777777" w:rsidR="008254CE" w:rsidRPr="00710735" w:rsidRDefault="008254CE" w:rsidP="008254CE">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031D6FFD" w14:textId="77777777" w:rsidR="008254CE" w:rsidRPr="00710735" w:rsidRDefault="008254CE" w:rsidP="008254CE">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1B5DEDB1" w14:textId="77777777" w:rsidR="008254CE" w:rsidRPr="00710735" w:rsidRDefault="008254CE" w:rsidP="008254CE">
      <w:pPr>
        <w:pStyle w:val="ListParagraph"/>
        <w:numPr>
          <w:ilvl w:val="0"/>
          <w:numId w:val="8"/>
        </w:numPr>
        <w:rPr>
          <w:sz w:val="18"/>
          <w:szCs w:val="18"/>
        </w:rPr>
      </w:pPr>
      <w:r w:rsidRPr="00710735">
        <w:rPr>
          <w:sz w:val="18"/>
          <w:szCs w:val="18"/>
        </w:rPr>
        <w:t>3e – The teacher leader works with colleagues to collect, analyze, and disseminate data related to the quality of professional learning and its effect on teaching and student learning.</w:t>
      </w:r>
    </w:p>
    <w:p w14:paraId="7D745C4B" w14:textId="77777777" w:rsidR="008254CE" w:rsidRPr="00710735" w:rsidRDefault="008254CE" w:rsidP="008254CE">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7405948A" w14:textId="77777777" w:rsidR="008254CE" w:rsidRPr="00710735" w:rsidRDefault="008254CE" w:rsidP="008254CE">
      <w:pPr>
        <w:pStyle w:val="ListParagraph"/>
        <w:numPr>
          <w:ilvl w:val="0"/>
          <w:numId w:val="8"/>
        </w:numPr>
        <w:rPr>
          <w:sz w:val="18"/>
          <w:szCs w:val="18"/>
        </w:rPr>
      </w:pPr>
      <w:r w:rsidRPr="00710735">
        <w:rPr>
          <w:sz w:val="18"/>
          <w:szCs w:val="18"/>
        </w:rPr>
        <w:t>5a – The teacher leader increases the capacity of colleagues to identify and use multiple assessment tools aligned with state and local standards.</w:t>
      </w:r>
    </w:p>
    <w:p w14:paraId="15207689" w14:textId="77777777" w:rsidR="008254CE" w:rsidRPr="00710735" w:rsidRDefault="008254CE" w:rsidP="008254CE">
      <w:pPr>
        <w:pStyle w:val="ListParagraph"/>
        <w:numPr>
          <w:ilvl w:val="0"/>
          <w:numId w:val="8"/>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197017C0" w14:textId="77777777" w:rsidR="008254CE" w:rsidRPr="00710735" w:rsidRDefault="008254CE" w:rsidP="008254CE">
      <w:pPr>
        <w:pStyle w:val="ListParagraph"/>
        <w:numPr>
          <w:ilvl w:val="0"/>
          <w:numId w:val="8"/>
        </w:numPr>
        <w:rPr>
          <w:sz w:val="18"/>
          <w:szCs w:val="18"/>
        </w:rPr>
      </w:pPr>
      <w:r w:rsidRPr="00710735">
        <w:rPr>
          <w:sz w:val="18"/>
          <w:szCs w:val="18"/>
        </w:rPr>
        <w:t>5c – The teacher leader creates a climate of trust and critical reflection in order to engage colleagues in challenging conversations about student learning data that lead to solutions to identified issues.</w:t>
      </w:r>
    </w:p>
    <w:p w14:paraId="7C4BDA24" w14:textId="77777777" w:rsidR="008254CE" w:rsidRPr="00710735" w:rsidRDefault="008254CE" w:rsidP="008254CE">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04FC9C88" w14:textId="77777777" w:rsidR="008254CE" w:rsidRDefault="008254CE" w:rsidP="008254CE">
      <w:pPr>
        <w:spacing w:before="120"/>
      </w:pPr>
    </w:p>
    <w:p w14:paraId="6A0DADD9" w14:textId="77777777" w:rsidR="008254CE" w:rsidRDefault="008254CE" w:rsidP="008254CE">
      <w:pPr>
        <w:spacing w:before="120"/>
      </w:pPr>
    </w:p>
    <w:p w14:paraId="29D350A0" w14:textId="77777777" w:rsidR="008254CE" w:rsidRDefault="008254CE" w:rsidP="008254CE">
      <w:pPr>
        <w:spacing w:before="120"/>
      </w:pPr>
    </w:p>
    <w:p w14:paraId="2AC8C818" w14:textId="77777777" w:rsidR="008254CE" w:rsidRDefault="008254CE" w:rsidP="008254CE">
      <w:pPr>
        <w:spacing w:before="120"/>
      </w:pPr>
    </w:p>
    <w:p w14:paraId="73B0FC82" w14:textId="77777777" w:rsidR="008254CE" w:rsidRDefault="008254CE" w:rsidP="008254CE">
      <w:pPr>
        <w:spacing w:before="120"/>
      </w:pPr>
    </w:p>
    <w:p w14:paraId="52C88ACE" w14:textId="043F707A" w:rsidR="008254CE" w:rsidRDefault="008254CE"/>
    <w:p w14:paraId="7126CC10" w14:textId="77777777" w:rsidR="008254CE" w:rsidRPr="0026700C" w:rsidRDefault="008254CE" w:rsidP="008254CE">
      <w:pPr>
        <w:pStyle w:val="Title"/>
        <w:rPr>
          <w:sz w:val="48"/>
          <w:szCs w:val="48"/>
        </w:rPr>
      </w:pPr>
      <w:r w:rsidRPr="0026700C">
        <w:rPr>
          <w:sz w:val="48"/>
          <w:szCs w:val="48"/>
        </w:rPr>
        <w:lastRenderedPageBreak/>
        <w:t>Stakeholder Engagement Project (SEP)</w:t>
      </w:r>
    </w:p>
    <w:p w14:paraId="786F744D" w14:textId="77777777" w:rsidR="008254CE" w:rsidRDefault="008254CE" w:rsidP="008254CE">
      <w:pPr>
        <w:pStyle w:val="Heading1"/>
        <w:spacing w:before="360" w:after="120"/>
        <w:rPr>
          <w:rStyle w:val="Strong"/>
        </w:rPr>
      </w:pPr>
      <w:r w:rsidRPr="00074117">
        <w:rPr>
          <w:rStyle w:val="Strong"/>
        </w:rPr>
        <w:t>Description</w:t>
      </w:r>
    </w:p>
    <w:p w14:paraId="66CD9CCA" w14:textId="77777777" w:rsidR="008254CE" w:rsidRDefault="008254CE" w:rsidP="008254CE">
      <w:pPr>
        <w:spacing w:after="120"/>
      </w:pPr>
      <w:r>
        <w:t>This project includes analysis of current level of stakeholder engagement (school level CNA component), recommendations for improvement, and an action plan to facilitate that improvement in EDCI 700. Candidates will continue work on this project to implement their action plan in EDCI 702. Candidates will evaluate the implementation and make recommendations for district/state implementation. A summary report of implementation and recommendations will be submitted in EDCI 704.</w:t>
      </w:r>
    </w:p>
    <w:p w14:paraId="7904E418" w14:textId="77777777" w:rsidR="008254CE" w:rsidRDefault="008254CE" w:rsidP="008254CE">
      <w:pPr>
        <w:spacing w:after="120"/>
      </w:pPr>
      <w:r>
        <w:t>Candidates will collaborate on the development of an action plan to address gaps in stakeholder engagement based on a comprehensive needs assessment, implement that action plan, evaluate that action plan, and make recommendations for district/state implementation based on the outcome of the evaluation.</w:t>
      </w:r>
    </w:p>
    <w:p w14:paraId="4BAF7071" w14:textId="77777777" w:rsidR="008254CE" w:rsidRDefault="008254CE" w:rsidP="008254CE">
      <w:pPr>
        <w:pStyle w:val="Heading2"/>
      </w:pPr>
      <w:r>
        <w:t>Component A: Analysis and Action Plan</w:t>
      </w:r>
    </w:p>
    <w:p w14:paraId="2479857B" w14:textId="77777777" w:rsidR="008254CE" w:rsidRDefault="008254CE" w:rsidP="008254CE">
      <w:pPr>
        <w:spacing w:before="120"/>
      </w:pPr>
      <w:r>
        <w:t xml:space="preserve">This component of the project is completed in EDCI 700 and aligns with the following Teacher Leader Model Standards: </w:t>
      </w:r>
      <w:r w:rsidRPr="00307FA8">
        <w:t>2a, 4a, 5d, 6a, 6b, 6c, 6d, 6e, and 7c</w:t>
      </w:r>
      <w:r>
        <w:t>. Using information from the site level CNA, candidates will analyze stakeholder engagement and determine areas for improvement. Candidates will then lead a representative group of stakeholders to develop an action plan to address one or more of these areas.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65027EC5" w14:textId="77777777" w:rsidR="008254CE" w:rsidRDefault="008254CE" w:rsidP="008254CE">
      <w:pPr>
        <w:pStyle w:val="Heading2"/>
      </w:pPr>
      <w:r>
        <w:t>Component B: Implement Action Plan</w:t>
      </w:r>
    </w:p>
    <w:p w14:paraId="2BC64986" w14:textId="77777777" w:rsidR="008254CE" w:rsidRDefault="008254CE" w:rsidP="008254CE">
      <w:pPr>
        <w:spacing w:before="120"/>
      </w:pPr>
      <w:r>
        <w:t xml:space="preserve">This component of the project is completed in EDCI 702 and aligns with the following Teacher Leader Model Standards: </w:t>
      </w:r>
      <w:r w:rsidRPr="00DF511A">
        <w:t>1a, 1b, 1c, 1d, 1e, 2b, 6a, 6b, 6c, 6d, 6e, and 7c</w:t>
      </w:r>
      <w:r>
        <w:t>. Using the action plan created in EDCI 700, candidates will implement the action plan to attempt to improve one or more areas of stakeholder engagement. Candidates will keep a process journal throughout this component of the project to track progress. Candidates also need to address how they are meeting the Teacher Leader Model Standards addressed in this evidence throughout the process journal.</w:t>
      </w:r>
    </w:p>
    <w:p w14:paraId="70FF5A1E" w14:textId="77777777" w:rsidR="008254CE" w:rsidRDefault="008254CE" w:rsidP="008254CE">
      <w:pPr>
        <w:pStyle w:val="Heading2"/>
      </w:pPr>
      <w:r>
        <w:t>Component C: Report and Recommendations</w:t>
      </w:r>
    </w:p>
    <w:p w14:paraId="0F3112D5" w14:textId="77777777" w:rsidR="008254CE" w:rsidRPr="001D5F11" w:rsidRDefault="008254CE" w:rsidP="008254CE">
      <w:pPr>
        <w:spacing w:before="120"/>
      </w:pPr>
      <w:r>
        <w:t xml:space="preserve">This component of the project is completed in EDCI 704 and aligns with the following Teacher Leader Model Standards: </w:t>
      </w:r>
      <w:r w:rsidRPr="00A76136">
        <w:t>1b, 2b, 2c, 4a, 4f, 5d, 6e, 7a, 7b, 7c, 7d, and 7e</w:t>
      </w:r>
      <w:r>
        <w:t xml:space="preserve">. Using the action plan implemented in EDCI 702, candidates will evaluate the success of the implementation of the action plan and make recommendations to the site and district/state based on the evaluation. Candidates will determine a method of evaluation, conduct the evaluation, analyze the results of the evaluation, and compose </w:t>
      </w:r>
      <w:r>
        <w:lastRenderedPageBreak/>
        <w:t>recommendations to the district/state based on the results. Candidates will present a summary document of the implementation process and recommendations.</w:t>
      </w:r>
    </w:p>
    <w:p w14:paraId="68AC3870" w14:textId="77777777" w:rsidR="008254CE" w:rsidRPr="00074117" w:rsidRDefault="008254CE" w:rsidP="008254CE">
      <w:pPr>
        <w:pStyle w:val="Subtitle"/>
      </w:pPr>
    </w:p>
    <w:p w14:paraId="1C14DA35" w14:textId="77777777" w:rsidR="008254CE" w:rsidRDefault="008254CE" w:rsidP="008254CE">
      <w:pPr>
        <w:pStyle w:val="Heading1"/>
      </w:pPr>
      <w:r>
        <w:t xml:space="preserve">Stakeholder Engagement Project (SEP) </w:t>
      </w:r>
    </w:p>
    <w:p w14:paraId="6703EE7B" w14:textId="77777777" w:rsidR="008254CE" w:rsidRPr="00420EBA" w:rsidRDefault="008254CE" w:rsidP="008254CE">
      <w:pPr>
        <w:pStyle w:val="Heading2"/>
        <w:rPr>
          <w:color w:val="auto"/>
        </w:rPr>
      </w:pPr>
      <w:r w:rsidRPr="00420EBA">
        <w:rPr>
          <w:color w:val="auto"/>
        </w:rPr>
        <w:t>Proficiency Checklist</w:t>
      </w:r>
    </w:p>
    <w:p w14:paraId="1CE0CC9D" w14:textId="77777777" w:rsidR="008254CE" w:rsidRPr="00420EBA" w:rsidRDefault="008254CE" w:rsidP="008254CE">
      <w:pPr>
        <w:pStyle w:val="Subtitle"/>
        <w:rPr>
          <w:rStyle w:val="Emphasis"/>
          <w:color w:val="auto"/>
        </w:rPr>
      </w:pPr>
      <w:r w:rsidRPr="00420EBA">
        <w:rPr>
          <w:rStyle w:val="Emphasis"/>
          <w:color w:val="auto"/>
        </w:rPr>
        <w:t>In order to meet requirements in the SEP, the candidate should submit evidence of the following:</w:t>
      </w:r>
    </w:p>
    <w:p w14:paraId="77165409" w14:textId="77777777" w:rsidR="008254CE" w:rsidRPr="00420EBA" w:rsidRDefault="008254CE" w:rsidP="008254CE">
      <w:pPr>
        <w:rPr>
          <w:rStyle w:val="SubtleEmphasis"/>
          <w:color w:val="auto"/>
        </w:rPr>
      </w:pPr>
    </w:p>
    <w:p w14:paraId="2EA2D588" w14:textId="77777777" w:rsidR="008254CE" w:rsidRPr="00420EBA" w:rsidRDefault="008254CE" w:rsidP="008254CE">
      <w:pPr>
        <w:pStyle w:val="Heading3"/>
        <w:rPr>
          <w:color w:val="auto"/>
        </w:rPr>
      </w:pPr>
      <w:r w:rsidRPr="00420EBA">
        <w:rPr>
          <w:rStyle w:val="SubtleEmphasis"/>
          <w:color w:val="auto"/>
        </w:rPr>
        <w:t xml:space="preserve">SEP Component A: </w:t>
      </w:r>
      <w:r w:rsidRPr="00420EBA">
        <w:rPr>
          <w:color w:val="auto"/>
        </w:rPr>
        <w:t xml:space="preserve">Using information from the school level CNA, candidates will analyze stakeholder engagement and determine areas for improvement and develop an action plan that addresses these areas in collaboration with a representative stakeholder group. </w:t>
      </w:r>
    </w:p>
    <w:p w14:paraId="37E68A6A" w14:textId="77777777" w:rsidR="008254CE" w:rsidRPr="00420EBA" w:rsidRDefault="008254CE" w:rsidP="008254CE">
      <w:pPr>
        <w:pStyle w:val="Heading3"/>
        <w:rPr>
          <w:color w:val="auto"/>
        </w:rPr>
      </w:pPr>
      <w:r w:rsidRPr="00420EBA">
        <w:rPr>
          <w:color w:val="auto"/>
        </w:rPr>
        <w:t>Candidates will submit an analysis of stakeholder engagement and an action plan to address areas of need. Explanatory narrative will accompany both the analysis and the action plan. Work of the group and evidence submitted will result in the following:</w:t>
      </w:r>
    </w:p>
    <w:p w14:paraId="2258CD57" w14:textId="77777777" w:rsidR="008254CE" w:rsidRDefault="008254CE" w:rsidP="008254CE">
      <w:pPr>
        <w:pStyle w:val="ListParagraph"/>
        <w:numPr>
          <w:ilvl w:val="0"/>
          <w:numId w:val="10"/>
        </w:numPr>
      </w:pPr>
      <w:r>
        <w:t>Thorough analysis of the stakeholder engagement data collected as part of the CNA</w:t>
      </w:r>
    </w:p>
    <w:p w14:paraId="43CA4B5C" w14:textId="77777777" w:rsidR="008254CE" w:rsidRDefault="008254CE" w:rsidP="008254CE">
      <w:pPr>
        <w:pStyle w:val="ListParagraph"/>
        <w:numPr>
          <w:ilvl w:val="0"/>
          <w:numId w:val="10"/>
        </w:numPr>
      </w:pPr>
      <w:r>
        <w:t>Determination of areas of improvement based on evidence</w:t>
      </w:r>
    </w:p>
    <w:p w14:paraId="42B9F093" w14:textId="77777777" w:rsidR="008254CE" w:rsidRDefault="008254CE" w:rsidP="008254CE">
      <w:pPr>
        <w:pStyle w:val="ListParagraph"/>
        <w:numPr>
          <w:ilvl w:val="0"/>
          <w:numId w:val="10"/>
        </w:numPr>
      </w:pPr>
      <w:r>
        <w:t>Research-based strategies to address the areas enumerated</w:t>
      </w:r>
    </w:p>
    <w:p w14:paraId="724EFD4F" w14:textId="77777777" w:rsidR="008254CE" w:rsidRDefault="008254CE" w:rsidP="008254CE">
      <w:pPr>
        <w:pStyle w:val="ListParagraph"/>
        <w:numPr>
          <w:ilvl w:val="0"/>
          <w:numId w:val="10"/>
        </w:numPr>
      </w:pPr>
      <w:r>
        <w:t>Prioritization of strategies to address needs</w:t>
      </w:r>
    </w:p>
    <w:p w14:paraId="5B58AB98" w14:textId="77777777" w:rsidR="008254CE" w:rsidRDefault="008254CE" w:rsidP="008254CE">
      <w:pPr>
        <w:pStyle w:val="ListParagraph"/>
        <w:numPr>
          <w:ilvl w:val="0"/>
          <w:numId w:val="10"/>
        </w:numPr>
      </w:pPr>
      <w:r>
        <w:t xml:space="preserve">Short- and long-term goals </w:t>
      </w:r>
    </w:p>
    <w:p w14:paraId="73BBD5A2" w14:textId="77777777" w:rsidR="008254CE" w:rsidRDefault="008254CE" w:rsidP="008254CE">
      <w:pPr>
        <w:pStyle w:val="ListParagraph"/>
        <w:numPr>
          <w:ilvl w:val="0"/>
          <w:numId w:val="10"/>
        </w:numPr>
      </w:pPr>
      <w:r>
        <w:t>Action steps to meet goals</w:t>
      </w:r>
    </w:p>
    <w:p w14:paraId="07FFABE1" w14:textId="77777777" w:rsidR="008254CE" w:rsidRDefault="008254CE" w:rsidP="008254CE">
      <w:pPr>
        <w:pStyle w:val="ListParagraph"/>
        <w:numPr>
          <w:ilvl w:val="0"/>
          <w:numId w:val="10"/>
        </w:numPr>
      </w:pPr>
      <w:r>
        <w:t>Human and fiscal resources identified within action plan</w:t>
      </w:r>
    </w:p>
    <w:p w14:paraId="76718C4F" w14:textId="77777777" w:rsidR="008254CE" w:rsidRDefault="008254CE" w:rsidP="008254CE">
      <w:pPr>
        <w:pStyle w:val="ListParagraph"/>
        <w:numPr>
          <w:ilvl w:val="0"/>
          <w:numId w:val="10"/>
        </w:numPr>
      </w:pPr>
      <w:r>
        <w:t>Assignment of responsible parties to complete action steps</w:t>
      </w:r>
    </w:p>
    <w:p w14:paraId="7D20AE07" w14:textId="77777777" w:rsidR="008254CE" w:rsidRDefault="008254CE" w:rsidP="008254CE">
      <w:pPr>
        <w:pStyle w:val="ListParagraph"/>
        <w:numPr>
          <w:ilvl w:val="0"/>
          <w:numId w:val="10"/>
        </w:numPr>
      </w:pPr>
      <w:r>
        <w:t>Method of evaluating action steps/goals</w:t>
      </w:r>
    </w:p>
    <w:p w14:paraId="69C14225" w14:textId="77777777" w:rsidR="008254CE" w:rsidRDefault="008254CE" w:rsidP="008254CE">
      <w:pPr>
        <w:pStyle w:val="ListParagraph"/>
        <w:numPr>
          <w:ilvl w:val="0"/>
          <w:numId w:val="10"/>
        </w:numPr>
      </w:pPr>
      <w:r>
        <w:t>Timeline for implementation</w:t>
      </w:r>
    </w:p>
    <w:p w14:paraId="36136C2B" w14:textId="77777777" w:rsidR="008254CE" w:rsidRPr="00420EBA" w:rsidRDefault="008254CE" w:rsidP="008254CE">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22298896" w14:textId="77777777" w:rsidR="008254CE" w:rsidRPr="00710735" w:rsidRDefault="008254CE" w:rsidP="008254CE">
      <w:pPr>
        <w:pStyle w:val="ListParagraph"/>
        <w:numPr>
          <w:ilvl w:val="0"/>
          <w:numId w:val="8"/>
        </w:numPr>
        <w:rPr>
          <w:sz w:val="18"/>
          <w:szCs w:val="18"/>
        </w:rPr>
      </w:pPr>
      <w:r w:rsidRPr="00710735">
        <w:rPr>
          <w:sz w:val="18"/>
          <w:szCs w:val="18"/>
        </w:rPr>
        <w:t xml:space="preserve">2a - The teacher leader assists colleagues in accessing and using research in order to select appropriate strategies to improve student learning </w:t>
      </w:r>
    </w:p>
    <w:p w14:paraId="2E69A99A" w14:textId="77777777" w:rsidR="008254CE" w:rsidRPr="00710735" w:rsidRDefault="008254CE" w:rsidP="008254CE">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269C3AE2" w14:textId="77777777" w:rsidR="008254CE" w:rsidRPr="00710735" w:rsidRDefault="008254CE" w:rsidP="008254CE">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528BC3F2"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6a - Uses knowledge and understanding of the different backgrounds, ethnicities, cultures, and languages in the school community to promote effective interactions among colleagues, families, and the larger community </w:t>
      </w:r>
    </w:p>
    <w:p w14:paraId="56E8FE91"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6b - Models and teaches effective communication and collaboration skills with families and other stakeholders focused on attaining equitable achievement for students of all backgrounds and circumstances </w:t>
      </w:r>
    </w:p>
    <w:p w14:paraId="437AF0D8"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lastRenderedPageBreak/>
        <w:t xml:space="preserve">6c - Facilitates colleagues’ self-examination of their own understandings of community culture and diversity and how they can develop culturally responsive strategies to enrich the educational experiences of students and achieve high levels of learning for all students </w:t>
      </w:r>
    </w:p>
    <w:p w14:paraId="5E766516" w14:textId="77777777" w:rsidR="008254CE" w:rsidRPr="00710735" w:rsidRDefault="008254CE" w:rsidP="008254CE">
      <w:pPr>
        <w:pStyle w:val="ListParagraph"/>
        <w:numPr>
          <w:ilvl w:val="0"/>
          <w:numId w:val="8"/>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6d - Develops a shared understanding among colleagues of the diverse educational needs of families and the community </w:t>
      </w:r>
    </w:p>
    <w:p w14:paraId="7F10D5EE" w14:textId="77777777" w:rsidR="008254CE" w:rsidRPr="00710735" w:rsidRDefault="008254CE" w:rsidP="008254CE">
      <w:pPr>
        <w:pStyle w:val="ListParagraph"/>
        <w:numPr>
          <w:ilvl w:val="0"/>
          <w:numId w:val="8"/>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4F468493" w14:textId="5AAB486F" w:rsidR="008254CE" w:rsidRPr="00710735" w:rsidRDefault="008254CE" w:rsidP="008254CE">
      <w:pPr>
        <w:pStyle w:val="ListParagraph"/>
        <w:numPr>
          <w:ilvl w:val="0"/>
          <w:numId w:val="8"/>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5F58D311" w14:textId="77777777" w:rsidR="008254CE" w:rsidRPr="00420EBA" w:rsidRDefault="008254CE" w:rsidP="008254CE">
      <w:pPr>
        <w:pStyle w:val="Heading3"/>
        <w:rPr>
          <w:color w:val="auto"/>
        </w:rPr>
      </w:pPr>
      <w:r w:rsidRPr="00420EBA">
        <w:rPr>
          <w:rStyle w:val="SubtleEmphasis"/>
          <w:color w:val="auto"/>
        </w:rPr>
        <w:t xml:space="preserve">SEP Component B: </w:t>
      </w:r>
      <w:r w:rsidRPr="00420EBA">
        <w:rPr>
          <w:color w:val="auto"/>
        </w:rPr>
        <w:t>Using the action plan written in Component A, candidates will implement the action plan at their site.</w:t>
      </w:r>
    </w:p>
    <w:p w14:paraId="6DA620F1" w14:textId="77777777" w:rsidR="008254CE" w:rsidRPr="00420EBA" w:rsidRDefault="008254CE" w:rsidP="008254CE">
      <w:pPr>
        <w:pStyle w:val="Heading3"/>
        <w:rPr>
          <w:color w:val="auto"/>
        </w:rPr>
      </w:pPr>
      <w:r w:rsidRPr="00420EBA">
        <w:rPr>
          <w:color w:val="auto"/>
        </w:rPr>
        <w:t>Candidates will submit a process journal with supporting evidence demonstrating implementation of the action plan. Work of the candidate and evidence submitted should result in the following:</w:t>
      </w:r>
    </w:p>
    <w:p w14:paraId="194AC1BA" w14:textId="77777777" w:rsidR="008254CE" w:rsidRDefault="008254CE" w:rsidP="008254CE">
      <w:pPr>
        <w:pStyle w:val="ListParagraph"/>
        <w:numPr>
          <w:ilvl w:val="0"/>
          <w:numId w:val="10"/>
        </w:numPr>
      </w:pPr>
      <w:r>
        <w:t>Evidence of systematic implementation of the action plan</w:t>
      </w:r>
    </w:p>
    <w:p w14:paraId="63F6BFEE" w14:textId="77777777" w:rsidR="008254CE" w:rsidRDefault="008254CE" w:rsidP="008254CE">
      <w:pPr>
        <w:pStyle w:val="ListParagraph"/>
        <w:numPr>
          <w:ilvl w:val="0"/>
          <w:numId w:val="10"/>
        </w:numPr>
      </w:pPr>
      <w:r>
        <w:t>Evidence of progress toward meeting the associated Teacher Leader Model Standards</w:t>
      </w:r>
    </w:p>
    <w:p w14:paraId="0C2DF29E" w14:textId="77777777" w:rsidR="008254CE" w:rsidRDefault="008254CE" w:rsidP="008254CE">
      <w:pPr>
        <w:pStyle w:val="ListParagraph"/>
        <w:numPr>
          <w:ilvl w:val="0"/>
          <w:numId w:val="10"/>
        </w:numPr>
      </w:pPr>
      <w:r>
        <w:t>Each entry will contain, at a minimum, a description of what happened, why it happened, the impact it had on the implementation process, and potential impact on the candidate’s site</w:t>
      </w:r>
    </w:p>
    <w:p w14:paraId="59C1531D" w14:textId="77777777" w:rsidR="008254CE" w:rsidRPr="00420EBA" w:rsidRDefault="008254CE" w:rsidP="008254CE">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689E76D2" w14:textId="77777777" w:rsidR="008254CE" w:rsidRPr="00710735" w:rsidRDefault="008254CE" w:rsidP="008254CE">
      <w:pPr>
        <w:pStyle w:val="ListParagraph"/>
        <w:numPr>
          <w:ilvl w:val="0"/>
          <w:numId w:val="11"/>
        </w:numPr>
        <w:rPr>
          <w:sz w:val="18"/>
          <w:szCs w:val="18"/>
        </w:rPr>
      </w:pPr>
      <w:r w:rsidRPr="00710735">
        <w:rPr>
          <w:sz w:val="18"/>
          <w:szCs w:val="18"/>
        </w:rPr>
        <w:t>1a – The teacher leader utilizes group processes to help colleagues work collaboratively to solve problems, make decisions, manage conflict, and promote meaningful change</w:t>
      </w:r>
    </w:p>
    <w:p w14:paraId="224136B9" w14:textId="77777777" w:rsidR="008254CE" w:rsidRPr="00710735" w:rsidRDefault="008254CE" w:rsidP="008254CE">
      <w:pPr>
        <w:pStyle w:val="ListParagraph"/>
        <w:numPr>
          <w:ilvl w:val="0"/>
          <w:numId w:val="11"/>
        </w:numPr>
        <w:rPr>
          <w:sz w:val="18"/>
          <w:szCs w:val="18"/>
        </w:rPr>
      </w:pPr>
      <w:r w:rsidRPr="00710735">
        <w:rPr>
          <w:sz w:val="18"/>
          <w:szCs w:val="18"/>
        </w:rPr>
        <w:t xml:space="preserve">1b – The teacher leader </w:t>
      </w:r>
      <w:r w:rsidRPr="00710735">
        <w:rPr>
          <w:bCs/>
          <w:sz w:val="18"/>
          <w:szCs w:val="18"/>
        </w:rPr>
        <w:t>models effective skills</w:t>
      </w:r>
      <w:r w:rsidRPr="00710735">
        <w:rPr>
          <w:sz w:val="18"/>
          <w:szCs w:val="18"/>
        </w:rPr>
        <w:t> in listening, presenting ideas, leading discussions, clarifying, mediating, and identifying the needs of self and others in order to advance shared goals and professional learning</w:t>
      </w:r>
    </w:p>
    <w:p w14:paraId="3ADD2848" w14:textId="77777777" w:rsidR="008254CE" w:rsidRPr="00710735" w:rsidRDefault="008254CE" w:rsidP="008254CE">
      <w:pPr>
        <w:pStyle w:val="ListParagraph"/>
        <w:numPr>
          <w:ilvl w:val="0"/>
          <w:numId w:val="11"/>
        </w:numPr>
        <w:rPr>
          <w:sz w:val="18"/>
          <w:szCs w:val="18"/>
        </w:rPr>
      </w:pPr>
      <w:r w:rsidRPr="00710735">
        <w:rPr>
          <w:sz w:val="18"/>
          <w:szCs w:val="18"/>
        </w:rPr>
        <w:t xml:space="preserve">1c – The teacher leader </w:t>
      </w:r>
      <w:r w:rsidRPr="00710735">
        <w:rPr>
          <w:bCs/>
          <w:sz w:val="18"/>
          <w:szCs w:val="18"/>
        </w:rPr>
        <w:t>employs facilitation skills</w:t>
      </w:r>
      <w:r w:rsidRPr="00710735">
        <w:rPr>
          <w:sz w:val="18"/>
          <w:szCs w:val="18"/>
        </w:rPr>
        <w:t> to create trust among colleagues, develop collective wisdom, build ownership and action that supports student learning</w:t>
      </w:r>
    </w:p>
    <w:p w14:paraId="515F1A29" w14:textId="77777777" w:rsidR="008254CE" w:rsidRPr="00710735" w:rsidRDefault="008254CE" w:rsidP="008254CE">
      <w:pPr>
        <w:pStyle w:val="ListParagraph"/>
        <w:numPr>
          <w:ilvl w:val="0"/>
          <w:numId w:val="11"/>
        </w:numPr>
        <w:rPr>
          <w:sz w:val="18"/>
          <w:szCs w:val="18"/>
        </w:rPr>
      </w:pPr>
      <w:r w:rsidRPr="00710735">
        <w:rPr>
          <w:sz w:val="18"/>
          <w:szCs w:val="18"/>
        </w:rPr>
        <w:t>1d – The teacher leader strives to create an inclusive culture where diverse perspectives are welcomed in addressing challenges</w:t>
      </w:r>
    </w:p>
    <w:p w14:paraId="487B8617" w14:textId="77777777" w:rsidR="008254CE" w:rsidRPr="00710735" w:rsidRDefault="008254CE" w:rsidP="008254CE">
      <w:pPr>
        <w:pStyle w:val="ListParagraph"/>
        <w:numPr>
          <w:ilvl w:val="0"/>
          <w:numId w:val="11"/>
        </w:numPr>
        <w:rPr>
          <w:rFonts w:cstheme="minorHAnsi"/>
          <w:sz w:val="18"/>
          <w:szCs w:val="18"/>
        </w:rPr>
      </w:pPr>
      <w:r w:rsidRPr="00710735">
        <w:rPr>
          <w:rFonts w:eastAsia="Times New Roman" w:cstheme="minorHAnsi"/>
          <w:color w:val="000000"/>
          <w:sz w:val="18"/>
          <w:szCs w:val="18"/>
        </w:rPr>
        <w:t>1e - Uses knowledge and understanding of different backgrounds, ethnicities, cultures, and languages to promote effective interactions among colleagues</w:t>
      </w:r>
    </w:p>
    <w:p w14:paraId="45D3E91C" w14:textId="77777777" w:rsidR="008254CE" w:rsidRPr="00710735" w:rsidRDefault="008254CE" w:rsidP="008254CE">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DA2BF52"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6a - Uses knowledge and understanding of the different backgrounds, ethnicities, cultures, and languages in the school community to promote effective interactions among colleagues, families, and the larger community </w:t>
      </w:r>
    </w:p>
    <w:p w14:paraId="17929910"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6b - Models and teaches effective communication and collaboration skills with families and other stakeholders focused on attaining equitable achievement for students of all backgrounds and circumstances </w:t>
      </w:r>
    </w:p>
    <w:p w14:paraId="6E06C06B"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6c - Facilitates colleagues’ self-examination of their own understandings of community culture and diversity and how they can develop culturally responsive strategies to enrich the educational experiences of students and achieve high levels of learning for all students </w:t>
      </w:r>
    </w:p>
    <w:p w14:paraId="1410BF43" w14:textId="77777777" w:rsidR="008254CE" w:rsidRPr="00710735" w:rsidRDefault="008254CE" w:rsidP="008254CE">
      <w:pPr>
        <w:pStyle w:val="ListParagraph"/>
        <w:numPr>
          <w:ilvl w:val="0"/>
          <w:numId w:val="11"/>
        </w:numPr>
        <w:rPr>
          <w:rFonts w:ascii="Arial" w:eastAsia="Times New Roman" w:hAnsi="Arial" w:cs="Arial"/>
          <w:color w:val="000000"/>
          <w:sz w:val="18"/>
          <w:szCs w:val="18"/>
        </w:rPr>
      </w:pPr>
      <w:r w:rsidRPr="00710735">
        <w:rPr>
          <w:rFonts w:ascii="Arial" w:eastAsia="Times New Roman" w:hAnsi="Arial" w:cs="Arial"/>
          <w:color w:val="000000"/>
          <w:sz w:val="18"/>
          <w:szCs w:val="18"/>
        </w:rPr>
        <w:t xml:space="preserve">6d - Develops a shared understanding among colleagues of the diverse educational needs of families and the community </w:t>
      </w:r>
    </w:p>
    <w:p w14:paraId="61862084" w14:textId="77777777" w:rsidR="008254CE" w:rsidRPr="00710735" w:rsidRDefault="008254CE" w:rsidP="008254CE">
      <w:pPr>
        <w:pStyle w:val="ListParagraph"/>
        <w:numPr>
          <w:ilvl w:val="0"/>
          <w:numId w:val="11"/>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719A441D" w14:textId="77777777" w:rsidR="008254CE" w:rsidRPr="00710735" w:rsidRDefault="008254CE" w:rsidP="008254CE">
      <w:pPr>
        <w:pStyle w:val="ListParagraph"/>
        <w:numPr>
          <w:ilvl w:val="0"/>
          <w:numId w:val="11"/>
        </w:numPr>
        <w:rPr>
          <w:rStyle w:val="Strong"/>
          <w:b w:val="0"/>
          <w:bCs w:val="0"/>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w:t>
      </w:r>
      <w:r w:rsidRPr="00710735">
        <w:rPr>
          <w:sz w:val="18"/>
          <w:szCs w:val="18"/>
        </w:rPr>
        <w:lastRenderedPageBreak/>
        <w:t xml:space="preserve">or district that support student learning, and to communicate effectively with targeted audiences such as parents and community members </w:t>
      </w:r>
    </w:p>
    <w:p w14:paraId="4633F669" w14:textId="77777777" w:rsidR="008254CE" w:rsidRPr="00420EBA" w:rsidRDefault="008254CE" w:rsidP="008254CE">
      <w:pPr>
        <w:pStyle w:val="Heading3"/>
        <w:rPr>
          <w:color w:val="auto"/>
        </w:rPr>
      </w:pPr>
      <w:r w:rsidRPr="00420EBA">
        <w:rPr>
          <w:rStyle w:val="SubtleEmphasis"/>
          <w:color w:val="auto"/>
        </w:rPr>
        <w:t xml:space="preserve">SEP Component C: </w:t>
      </w:r>
      <w:r w:rsidRPr="00420EBA">
        <w:rPr>
          <w:color w:val="auto"/>
        </w:rPr>
        <w:t>Using the action plan implemented in Component B, candidates will evaluate the impact of the implementation and make recommendations to the district/state based on the findings.</w:t>
      </w:r>
    </w:p>
    <w:p w14:paraId="5280E6F2" w14:textId="77777777" w:rsidR="008254CE" w:rsidRPr="00420EBA" w:rsidRDefault="008254CE" w:rsidP="008254CE">
      <w:pPr>
        <w:pStyle w:val="Heading3"/>
        <w:rPr>
          <w:color w:val="auto"/>
        </w:rPr>
      </w:pPr>
      <w:r w:rsidRPr="00420EBA">
        <w:rPr>
          <w:color w:val="auto"/>
        </w:rPr>
        <w:t>Candidates will submit a narrative with supporting evidence summarizing the implementation and recommendations. Evidence submitted should demonstrate the following:</w:t>
      </w:r>
    </w:p>
    <w:p w14:paraId="3628B2B9" w14:textId="77777777" w:rsidR="008254CE" w:rsidRDefault="008254CE" w:rsidP="008254CE">
      <w:pPr>
        <w:pStyle w:val="ListParagraph"/>
        <w:numPr>
          <w:ilvl w:val="0"/>
          <w:numId w:val="12"/>
        </w:numPr>
      </w:pPr>
      <w:r>
        <w:t>Thorough evaluation of the impact of the action plan implementation</w:t>
      </w:r>
    </w:p>
    <w:p w14:paraId="525D30C2" w14:textId="77777777" w:rsidR="008254CE" w:rsidRDefault="008254CE" w:rsidP="008254CE">
      <w:pPr>
        <w:pStyle w:val="ListParagraph"/>
        <w:numPr>
          <w:ilvl w:val="0"/>
          <w:numId w:val="12"/>
        </w:numPr>
      </w:pPr>
      <w:r>
        <w:t>Summary of findings based on the implementation of the action plan</w:t>
      </w:r>
    </w:p>
    <w:p w14:paraId="5C245C3D" w14:textId="77777777" w:rsidR="008254CE" w:rsidRDefault="008254CE" w:rsidP="008254CE">
      <w:pPr>
        <w:pStyle w:val="ListParagraph"/>
        <w:numPr>
          <w:ilvl w:val="0"/>
          <w:numId w:val="12"/>
        </w:numPr>
      </w:pPr>
      <w:r>
        <w:t>Recommendations to the district/state based on the findings of the evaluation</w:t>
      </w:r>
    </w:p>
    <w:p w14:paraId="79F38139" w14:textId="77777777" w:rsidR="008254CE" w:rsidRPr="00420EBA" w:rsidRDefault="008254CE" w:rsidP="008254CE">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0DB16B96" w14:textId="77777777" w:rsidR="008254CE" w:rsidRPr="00710735" w:rsidRDefault="008254CE" w:rsidP="008254CE">
      <w:pPr>
        <w:pStyle w:val="ListParagraph"/>
        <w:numPr>
          <w:ilvl w:val="0"/>
          <w:numId w:val="11"/>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6A7900FA" w14:textId="77777777" w:rsidR="008254CE" w:rsidRPr="00710735" w:rsidRDefault="008254CE" w:rsidP="008254CE">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3F276C75" w14:textId="77777777" w:rsidR="008254CE" w:rsidRPr="00710735" w:rsidRDefault="008254CE" w:rsidP="008254CE">
      <w:pPr>
        <w:pStyle w:val="ListParagraph"/>
        <w:numPr>
          <w:ilvl w:val="0"/>
          <w:numId w:val="11"/>
        </w:numPr>
        <w:rPr>
          <w:rFonts w:cstheme="minorHAnsi"/>
          <w:sz w:val="18"/>
          <w:szCs w:val="18"/>
        </w:rPr>
      </w:pPr>
      <w:r w:rsidRPr="00710735">
        <w:rPr>
          <w:rFonts w:eastAsia="Times New Roman" w:cstheme="minorHAnsi"/>
          <w:color w:val="000000"/>
          <w:sz w:val="18"/>
          <w:szCs w:val="18"/>
        </w:rPr>
        <w:t xml:space="preserve">2c - Supports colleagues in collaborating with the higher education institutions and other organizations engaged in researching critical educational issues </w:t>
      </w:r>
    </w:p>
    <w:p w14:paraId="6678A516" w14:textId="77777777" w:rsidR="008254CE" w:rsidRPr="00710735" w:rsidRDefault="008254CE" w:rsidP="008254CE">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3D621C00" w14:textId="77777777" w:rsidR="008254CE" w:rsidRPr="00710735" w:rsidRDefault="008254CE" w:rsidP="008254CE">
      <w:pPr>
        <w:pStyle w:val="ListParagraph"/>
        <w:numPr>
          <w:ilvl w:val="0"/>
          <w:numId w:val="11"/>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77D91220" w14:textId="77777777" w:rsidR="008254CE" w:rsidRPr="00710735" w:rsidRDefault="008254CE" w:rsidP="008254CE">
      <w:pPr>
        <w:pStyle w:val="ListParagraph"/>
        <w:numPr>
          <w:ilvl w:val="0"/>
          <w:numId w:val="11"/>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5D994591" w14:textId="77777777" w:rsidR="008254CE" w:rsidRPr="00710735" w:rsidRDefault="008254CE" w:rsidP="008254CE">
      <w:pPr>
        <w:pStyle w:val="ListParagraph"/>
        <w:numPr>
          <w:ilvl w:val="0"/>
          <w:numId w:val="11"/>
        </w:numPr>
        <w:rPr>
          <w:rFonts w:ascii="Arial" w:hAnsi="Arial" w:cs="Arial"/>
          <w:sz w:val="18"/>
          <w:szCs w:val="18"/>
        </w:rPr>
      </w:pPr>
      <w:r w:rsidRPr="00710735">
        <w:rPr>
          <w:rFonts w:ascii="Arial" w:eastAsia="Times New Roman" w:hAnsi="Arial" w:cs="Arial"/>
          <w:color w:val="000000"/>
          <w:sz w:val="18"/>
          <w:szCs w:val="18"/>
        </w:rPr>
        <w:t>6e - Collaborates with families, communities, and colleagues to develop comprehensive strategies to address the diverse educational needs of families and the community</w:t>
      </w:r>
    </w:p>
    <w:p w14:paraId="5C0EB3E6" w14:textId="77777777" w:rsidR="008254CE" w:rsidRPr="00710735" w:rsidRDefault="008254CE" w:rsidP="008254CE">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3B1871CC" w14:textId="77777777" w:rsidR="008254CE" w:rsidRPr="00710735" w:rsidRDefault="008254CE" w:rsidP="008254CE">
      <w:pPr>
        <w:pStyle w:val="ListParagraph"/>
        <w:numPr>
          <w:ilvl w:val="0"/>
          <w:numId w:val="11"/>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33D26086" w14:textId="77777777" w:rsidR="008254CE" w:rsidRPr="00710735" w:rsidRDefault="008254CE" w:rsidP="008254CE">
      <w:pPr>
        <w:pStyle w:val="ListParagraph"/>
        <w:numPr>
          <w:ilvl w:val="0"/>
          <w:numId w:val="11"/>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28CDBE1C" w14:textId="77777777" w:rsidR="008254CE" w:rsidRPr="00710735" w:rsidRDefault="008254CE" w:rsidP="008254CE">
      <w:pPr>
        <w:pStyle w:val="ListParagraph"/>
        <w:numPr>
          <w:ilvl w:val="0"/>
          <w:numId w:val="11"/>
        </w:numPr>
        <w:rPr>
          <w:rFonts w:eastAsia="Times New Roman" w:cstheme="minorHAnsi"/>
          <w:sz w:val="18"/>
          <w:szCs w:val="18"/>
        </w:rPr>
      </w:pPr>
      <w:r w:rsidRPr="00710735">
        <w:rPr>
          <w:rFonts w:eastAsia="Times New Roman" w:cstheme="minorHAnsi"/>
          <w:color w:val="000000"/>
          <w:sz w:val="18"/>
          <w:szCs w:val="18"/>
        </w:rPr>
        <w:t>7d - Advocates for access to professional resources, including financial support and human and other material resources, that allow colleagues to spend significant time learning about effective practices and developing a professional learning community focused on school improvement goals</w:t>
      </w:r>
    </w:p>
    <w:p w14:paraId="7803124F" w14:textId="77777777" w:rsidR="008254CE" w:rsidRPr="00710735" w:rsidRDefault="008254CE" w:rsidP="008254CE">
      <w:pPr>
        <w:pStyle w:val="ListParagraph"/>
        <w:numPr>
          <w:ilvl w:val="0"/>
          <w:numId w:val="11"/>
        </w:numPr>
        <w:rPr>
          <w:rStyle w:val="Strong"/>
          <w:rFonts w:eastAsia="Times New Roman" w:cstheme="minorHAnsi"/>
          <w:b w:val="0"/>
          <w:bCs w:val="0"/>
          <w:sz w:val="18"/>
          <w:szCs w:val="18"/>
        </w:rPr>
      </w:pPr>
      <w:r w:rsidRPr="00710735">
        <w:rPr>
          <w:rFonts w:eastAsia="Times New Roman" w:cstheme="minorHAnsi"/>
          <w:color w:val="000000"/>
          <w:sz w:val="18"/>
          <w:szCs w:val="18"/>
        </w:rPr>
        <w:t xml:space="preserve">7e - Represents and advocates for the profession in contexts outside of the classroom </w:t>
      </w:r>
    </w:p>
    <w:p w14:paraId="55CB3E6D" w14:textId="4BD9F675" w:rsidR="003F244D" w:rsidRPr="00710735" w:rsidRDefault="003F244D">
      <w:pPr>
        <w:rPr>
          <w:sz w:val="18"/>
          <w:szCs w:val="18"/>
        </w:rPr>
      </w:pPr>
      <w:r w:rsidRPr="00710735">
        <w:rPr>
          <w:sz w:val="18"/>
          <w:szCs w:val="18"/>
        </w:rPr>
        <w:br w:type="page"/>
      </w:r>
    </w:p>
    <w:p w14:paraId="7CFF2427" w14:textId="77777777" w:rsidR="003F244D" w:rsidRDefault="003F244D" w:rsidP="003F244D">
      <w:pPr>
        <w:pStyle w:val="Title"/>
      </w:pPr>
      <w:r>
        <w:lastRenderedPageBreak/>
        <w:t>Program Evaluation (PE)</w:t>
      </w:r>
    </w:p>
    <w:p w14:paraId="631AD909" w14:textId="77777777" w:rsidR="003F244D" w:rsidRDefault="003F244D" w:rsidP="003F244D">
      <w:pPr>
        <w:pStyle w:val="Heading1"/>
        <w:spacing w:before="360" w:after="120"/>
        <w:rPr>
          <w:rStyle w:val="Strong"/>
        </w:rPr>
      </w:pPr>
      <w:r w:rsidRPr="00074117">
        <w:rPr>
          <w:rStyle w:val="Strong"/>
        </w:rPr>
        <w:t>Description</w:t>
      </w:r>
    </w:p>
    <w:p w14:paraId="18052BA1" w14:textId="77777777" w:rsidR="003F244D" w:rsidRDefault="003F244D" w:rsidP="003F244D">
      <w:pPr>
        <w:spacing w:after="120"/>
      </w:pPr>
      <w:r>
        <w:t>This project consists of planning and conducting an evaluation of a program that has an impact on curriculum. Candidates will be introduced to multiple program evaluation models, develop a proposal for an evaluation project, conduct a program evaluation, and report on the results including recommendations for site and district level decision-making and improvement. For some candidates, this project may serve as a pilot study for their dissertation project.</w:t>
      </w:r>
    </w:p>
    <w:p w14:paraId="19676E8C" w14:textId="77777777" w:rsidR="003F244D" w:rsidRDefault="003F244D" w:rsidP="003F244D">
      <w:pPr>
        <w:pStyle w:val="Heading2"/>
      </w:pPr>
      <w:r>
        <w:t>Component A: Initial Plan</w:t>
      </w:r>
    </w:p>
    <w:p w14:paraId="3008A709" w14:textId="77777777" w:rsidR="003F244D" w:rsidRDefault="003F244D" w:rsidP="003F244D">
      <w:pPr>
        <w:spacing w:before="120"/>
      </w:pPr>
      <w:r>
        <w:t>This component of the project is completed in EDCI 702 and aligns with the following Teacher Leader Model Standards: 2b, 2d, and 4a. Using information from the site and district level CNAs, candidates will select a program for evaluation. One option could include evaluation of the Stakeholder Engagement Project developed by the candidate. Utilizing one of the program evaluation models introduced in EDCI 702, candidates will clearly describe the program being evaluated, provide a rationale for the evaluation based on identified needs, and provide an initial plan for evaluating the designated program. This initial plan will demonstrate understanding of the selected program evaluation model and the appropriateness of its use with relation to the identified program to be evaluated.</w:t>
      </w:r>
    </w:p>
    <w:p w14:paraId="56FCC442" w14:textId="77777777" w:rsidR="003F244D" w:rsidRDefault="003F244D" w:rsidP="003F244D">
      <w:pPr>
        <w:pStyle w:val="Heading2"/>
      </w:pPr>
      <w:r>
        <w:t>Component B: Final Plan</w:t>
      </w:r>
    </w:p>
    <w:p w14:paraId="3A01F676" w14:textId="77777777" w:rsidR="003F244D" w:rsidRDefault="003F244D" w:rsidP="003F244D">
      <w:pPr>
        <w:spacing w:before="120"/>
      </w:pPr>
      <w:r>
        <w:t>This component of the project is completed in EDCI 704 and aligns with the following Teacher Leader Model Standards: 2b, 2d, 4a and 7a. Building on the initial program evaluation plan begun in EDCI 702, the candidate will finalize the program evaluation plan for implementation in EDCI 706. This finalized plan will include: a clear description of the program and a rationale for its evaluation based on identified needs informed by data; clearly identified program evaluation goals and objectives aligned to an overall purpose for the program evaluation; clearly stated evaluation questions that are measurable, feasible, valid, and fair; a plan for data collection procedures in place; a description of data analysis procedures appropriate for the evaluation questions; and plans for presenting the completed program evaluation to interested stakeholders.</w:t>
      </w:r>
    </w:p>
    <w:p w14:paraId="7858E894" w14:textId="77777777" w:rsidR="003F244D" w:rsidRDefault="003F244D" w:rsidP="003F244D">
      <w:pPr>
        <w:pStyle w:val="Heading2"/>
      </w:pPr>
      <w:r>
        <w:t xml:space="preserve">Component C: Implementation </w:t>
      </w:r>
    </w:p>
    <w:p w14:paraId="05DF5C32" w14:textId="77777777" w:rsidR="003F244D" w:rsidRPr="00074117" w:rsidRDefault="003F244D" w:rsidP="003F244D">
      <w:pPr>
        <w:spacing w:before="120"/>
      </w:pPr>
      <w:r>
        <w:t xml:space="preserve">This component of the project is completed in EDCI 706 and aligns with the following Teacher Leader Model Standards: 2b, 4a, 4b, 5a, 5b, 5c, 5d, 7a, 7b, and 7c. Using the program evaluation plan designed in EDCI 702 and 704, candidates will conduct the planned evaluation of the identified program. The report of this implementation process will include: a clear description of the program and a rationale for its evaluation based on identified needs informed by data; clearly identified program evaluation goals and objectives connected to an overall purpose for the program evaluation; clearly stated evaluation questions that are measurable, feasible, valid, and fair; a description of the </w:t>
      </w:r>
      <w:r>
        <w:lastRenderedPageBreak/>
        <w:t>actual data collection process and how it aligned or did not align to the final plan; an analysis of the data collected; an explanation of limitations and delimitations of the program evaluation; recommendations for policy, program improvement, and further research; and evidence of presenting the completed program evaluation to interested stakeholders.</w:t>
      </w:r>
    </w:p>
    <w:p w14:paraId="786F8DB8" w14:textId="77777777" w:rsidR="003F244D" w:rsidRDefault="003F244D" w:rsidP="003F244D">
      <w:pPr>
        <w:pStyle w:val="Heading1"/>
      </w:pPr>
      <w:r>
        <w:t xml:space="preserve">Program Evaluation (PE) </w:t>
      </w:r>
    </w:p>
    <w:p w14:paraId="6A9CC8F9" w14:textId="77777777" w:rsidR="003F244D" w:rsidRPr="00420EBA" w:rsidRDefault="003F244D" w:rsidP="003F244D">
      <w:pPr>
        <w:pStyle w:val="Heading2"/>
        <w:rPr>
          <w:color w:val="auto"/>
        </w:rPr>
      </w:pPr>
      <w:r w:rsidRPr="00420EBA">
        <w:rPr>
          <w:color w:val="auto"/>
        </w:rPr>
        <w:t>Proficiency Checklist</w:t>
      </w:r>
    </w:p>
    <w:p w14:paraId="1D486886" w14:textId="7806BDC9" w:rsidR="003F244D" w:rsidRPr="00420EBA" w:rsidRDefault="003F244D" w:rsidP="00710735">
      <w:pPr>
        <w:pStyle w:val="Subtitle"/>
        <w:rPr>
          <w:rStyle w:val="SubtleEmphasis"/>
          <w:color w:val="auto"/>
        </w:rPr>
      </w:pPr>
      <w:r w:rsidRPr="00420EBA">
        <w:rPr>
          <w:rStyle w:val="Emphasis"/>
          <w:color w:val="auto"/>
        </w:rPr>
        <w:t>In order to meet requirements in the PE, the candidate should submit evidence of the following:</w:t>
      </w:r>
    </w:p>
    <w:p w14:paraId="7DDE934D" w14:textId="77777777" w:rsidR="003F244D" w:rsidRPr="00420EBA" w:rsidRDefault="003F244D" w:rsidP="003F244D">
      <w:pPr>
        <w:pStyle w:val="Heading3"/>
        <w:rPr>
          <w:color w:val="auto"/>
        </w:rPr>
      </w:pPr>
      <w:r w:rsidRPr="00420EBA">
        <w:rPr>
          <w:rStyle w:val="SubtleEmphasis"/>
          <w:color w:val="auto"/>
        </w:rPr>
        <w:t xml:space="preserve">PE Component A: </w:t>
      </w:r>
      <w:r w:rsidRPr="00420EBA">
        <w:rPr>
          <w:color w:val="auto"/>
        </w:rPr>
        <w:t xml:space="preserve">Using information from the site and district level CNAs, candidates will select a program for evaluation and create an initial plan for a program evaluation. </w:t>
      </w:r>
    </w:p>
    <w:p w14:paraId="5EC5DAC5"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planning. Evidence submitted should demonstrate the following:</w:t>
      </w:r>
    </w:p>
    <w:p w14:paraId="6766A3B0" w14:textId="77777777" w:rsidR="003F244D" w:rsidRDefault="003F244D" w:rsidP="003F244D">
      <w:pPr>
        <w:pStyle w:val="ListParagraph"/>
        <w:numPr>
          <w:ilvl w:val="0"/>
          <w:numId w:val="10"/>
        </w:numPr>
      </w:pPr>
      <w:r>
        <w:t>Description of the program to be evaluated</w:t>
      </w:r>
    </w:p>
    <w:p w14:paraId="67A274E5" w14:textId="77777777" w:rsidR="003F244D" w:rsidRDefault="003F244D" w:rsidP="003F244D">
      <w:pPr>
        <w:pStyle w:val="ListParagraph"/>
        <w:numPr>
          <w:ilvl w:val="0"/>
          <w:numId w:val="10"/>
        </w:numPr>
      </w:pPr>
      <w:r>
        <w:t>Rationale for evaluation based on identified needs</w:t>
      </w:r>
    </w:p>
    <w:p w14:paraId="5E6B6CDA" w14:textId="77777777" w:rsidR="003F244D" w:rsidRDefault="003F244D" w:rsidP="003F244D">
      <w:pPr>
        <w:pStyle w:val="ListParagraph"/>
        <w:numPr>
          <w:ilvl w:val="0"/>
          <w:numId w:val="10"/>
        </w:numPr>
      </w:pPr>
      <w:r>
        <w:t>Description of the selected program evaluation model</w:t>
      </w:r>
    </w:p>
    <w:p w14:paraId="5A3BC41B" w14:textId="77777777" w:rsidR="003F244D" w:rsidRDefault="003F244D" w:rsidP="003F244D">
      <w:pPr>
        <w:pStyle w:val="ListParagraph"/>
        <w:numPr>
          <w:ilvl w:val="0"/>
          <w:numId w:val="10"/>
        </w:numPr>
      </w:pPr>
      <w:r>
        <w:t>Description of the appropriateness of the selected program evaluation model with relation to the identified program to be evaluated</w:t>
      </w:r>
    </w:p>
    <w:p w14:paraId="41DF22A4" w14:textId="77777777" w:rsidR="003F244D" w:rsidRPr="00420EBA" w:rsidRDefault="003F244D" w:rsidP="003F244D">
      <w:pPr>
        <w:pStyle w:val="Heading3"/>
        <w:rPr>
          <w:rStyle w:val="Strong"/>
          <w:color w:val="auto"/>
        </w:rPr>
      </w:pPr>
      <w:r w:rsidRPr="00420EBA">
        <w:rPr>
          <w:rStyle w:val="Strong"/>
          <w:color w:val="auto"/>
        </w:rPr>
        <w:t>In addition to the above evidence, the candidate will prepare summary statements noting how the component narrative and its supporting evidence meets the following functions of the Teacher Leader Model Standards:</w:t>
      </w:r>
    </w:p>
    <w:p w14:paraId="2840B776" w14:textId="77777777" w:rsidR="003F244D" w:rsidRPr="00710735" w:rsidRDefault="003F244D" w:rsidP="003F244D">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5CAE117" w14:textId="77777777" w:rsidR="003F244D" w:rsidRPr="00710735" w:rsidRDefault="003F244D" w:rsidP="003F244D">
      <w:pPr>
        <w:pStyle w:val="ListParagraph"/>
        <w:numPr>
          <w:ilvl w:val="0"/>
          <w:numId w:val="8"/>
        </w:numPr>
        <w:rPr>
          <w:sz w:val="18"/>
          <w:szCs w:val="18"/>
        </w:rPr>
      </w:pPr>
      <w:r w:rsidRPr="00710735">
        <w:rPr>
          <w:sz w:val="18"/>
          <w:szCs w:val="18"/>
        </w:rPr>
        <w:t>2d – The teacher leader teaches and supports colleagues to collect, analyze, and communicate data from their classrooms to improve teaching and learning</w:t>
      </w:r>
    </w:p>
    <w:p w14:paraId="632A042C" w14:textId="77777777" w:rsidR="003F244D" w:rsidRPr="00710735" w:rsidRDefault="003F244D" w:rsidP="003F244D">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5DEEFD80" w14:textId="77777777" w:rsidR="003F244D" w:rsidRPr="00420EBA" w:rsidRDefault="003F244D" w:rsidP="003F244D">
      <w:pPr>
        <w:pStyle w:val="Heading3"/>
        <w:rPr>
          <w:color w:val="auto"/>
        </w:rPr>
      </w:pPr>
      <w:r w:rsidRPr="00420EBA">
        <w:rPr>
          <w:rStyle w:val="SubtleEmphasis"/>
          <w:color w:val="auto"/>
        </w:rPr>
        <w:t xml:space="preserve">PE Component B: </w:t>
      </w:r>
      <w:r w:rsidRPr="00420EBA">
        <w:rPr>
          <w:color w:val="auto"/>
        </w:rPr>
        <w:t>Building on the initial program evaluation plan begun in Component A, the candidate will finalize the program evaluation plan for implementation in Component C.</w:t>
      </w:r>
    </w:p>
    <w:p w14:paraId="347FF875"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planning. Evidence submitted should demonstrate the following:</w:t>
      </w:r>
    </w:p>
    <w:p w14:paraId="2C6B7BFE" w14:textId="77777777" w:rsidR="003F244D" w:rsidRDefault="003F244D" w:rsidP="003F244D">
      <w:pPr>
        <w:pStyle w:val="ListParagraph"/>
        <w:numPr>
          <w:ilvl w:val="0"/>
          <w:numId w:val="10"/>
        </w:numPr>
      </w:pPr>
      <w:r>
        <w:t>Description of the program to be evaluated</w:t>
      </w:r>
    </w:p>
    <w:p w14:paraId="328090CC" w14:textId="77777777" w:rsidR="003F244D" w:rsidRDefault="003F244D" w:rsidP="003F244D">
      <w:pPr>
        <w:pStyle w:val="ListParagraph"/>
        <w:numPr>
          <w:ilvl w:val="0"/>
          <w:numId w:val="10"/>
        </w:numPr>
      </w:pPr>
      <w:r>
        <w:t>Rationale for evaluation based on identified needs</w:t>
      </w:r>
    </w:p>
    <w:p w14:paraId="093FAD91" w14:textId="77777777" w:rsidR="003F244D" w:rsidRDefault="003F244D" w:rsidP="003F244D">
      <w:pPr>
        <w:pStyle w:val="ListParagraph"/>
        <w:numPr>
          <w:ilvl w:val="0"/>
          <w:numId w:val="10"/>
        </w:numPr>
      </w:pPr>
      <w:r>
        <w:t>Statement of overall purpose for the program evaluation</w:t>
      </w:r>
    </w:p>
    <w:p w14:paraId="6AF243C7" w14:textId="77777777" w:rsidR="003F244D" w:rsidRDefault="003F244D" w:rsidP="003F244D">
      <w:pPr>
        <w:pStyle w:val="ListParagraph"/>
        <w:numPr>
          <w:ilvl w:val="0"/>
          <w:numId w:val="10"/>
        </w:numPr>
      </w:pPr>
      <w:r>
        <w:t>Clearly identified program evaluation goals and objectives aligned with the overall purpose</w:t>
      </w:r>
    </w:p>
    <w:p w14:paraId="6B1F1AA8" w14:textId="77777777" w:rsidR="003F244D" w:rsidRDefault="003F244D" w:rsidP="003F244D">
      <w:pPr>
        <w:pStyle w:val="ListParagraph"/>
        <w:numPr>
          <w:ilvl w:val="0"/>
          <w:numId w:val="10"/>
        </w:numPr>
      </w:pPr>
      <w:r>
        <w:lastRenderedPageBreak/>
        <w:t>Clearly stated evaluation questions that are measurable, feasible, valid, and fair</w:t>
      </w:r>
    </w:p>
    <w:p w14:paraId="234E987E" w14:textId="77777777" w:rsidR="003F244D" w:rsidRDefault="003F244D" w:rsidP="003F244D">
      <w:pPr>
        <w:pStyle w:val="ListParagraph"/>
        <w:numPr>
          <w:ilvl w:val="0"/>
          <w:numId w:val="10"/>
        </w:numPr>
      </w:pPr>
      <w:r>
        <w:t xml:space="preserve">Plan for data collection procedures </w:t>
      </w:r>
    </w:p>
    <w:p w14:paraId="193CDE30" w14:textId="77777777" w:rsidR="003F244D" w:rsidRDefault="003F244D" w:rsidP="003F244D">
      <w:pPr>
        <w:pStyle w:val="ListParagraph"/>
        <w:numPr>
          <w:ilvl w:val="0"/>
          <w:numId w:val="10"/>
        </w:numPr>
      </w:pPr>
      <w:r>
        <w:t>Description of data analysis procedures appropriate for the evaluation questions</w:t>
      </w:r>
    </w:p>
    <w:p w14:paraId="4F2484B2" w14:textId="77777777" w:rsidR="003F244D" w:rsidRDefault="003F244D" w:rsidP="003F244D">
      <w:pPr>
        <w:pStyle w:val="ListParagraph"/>
        <w:numPr>
          <w:ilvl w:val="0"/>
          <w:numId w:val="10"/>
        </w:numPr>
      </w:pPr>
      <w:r>
        <w:t>Plans for presenting the completed program evaluation to interested stakeholders</w:t>
      </w:r>
    </w:p>
    <w:p w14:paraId="47036F6A" w14:textId="77777777" w:rsidR="003F244D" w:rsidRPr="00420EBA" w:rsidRDefault="003F244D" w:rsidP="003F244D">
      <w:pPr>
        <w:pStyle w:val="Heading3"/>
        <w:rPr>
          <w:rStyle w:val="Strong"/>
          <w:color w:val="auto"/>
        </w:rPr>
      </w:pPr>
      <w:r w:rsidRPr="00420EBA">
        <w:rPr>
          <w:rStyle w:val="Strong"/>
          <w:color w:val="auto"/>
        </w:rPr>
        <w:t>In addition to the above evidence, the candidate will prepare summary statements noting how the component narrative and its supporting evidence meets the following functions of the Teacher Leader Model Standards:</w:t>
      </w:r>
    </w:p>
    <w:p w14:paraId="69D60BAC" w14:textId="77777777" w:rsidR="003F244D" w:rsidRPr="00710735" w:rsidRDefault="003F244D" w:rsidP="003F244D">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38AC157" w14:textId="77777777" w:rsidR="003F244D" w:rsidRPr="00710735" w:rsidRDefault="003F244D" w:rsidP="003F244D">
      <w:pPr>
        <w:pStyle w:val="ListParagraph"/>
        <w:numPr>
          <w:ilvl w:val="0"/>
          <w:numId w:val="11"/>
        </w:numPr>
        <w:rPr>
          <w:sz w:val="18"/>
          <w:szCs w:val="18"/>
        </w:rPr>
      </w:pPr>
      <w:r w:rsidRPr="00710735">
        <w:rPr>
          <w:sz w:val="18"/>
          <w:szCs w:val="18"/>
        </w:rPr>
        <w:t>2d – The teacher leader teaches and supports colleagues to collect, analyze, and communicate data from their classrooms to improve teaching and learning</w:t>
      </w:r>
    </w:p>
    <w:p w14:paraId="0D280A1D" w14:textId="77777777" w:rsidR="003F244D" w:rsidRPr="00710735" w:rsidRDefault="003F244D" w:rsidP="003F244D">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5418B667" w14:textId="77777777" w:rsidR="003F244D" w:rsidRPr="00710735" w:rsidRDefault="003F244D" w:rsidP="003F244D">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531A6C47" w14:textId="77777777" w:rsidR="003F244D" w:rsidRPr="00420EBA" w:rsidRDefault="003F244D" w:rsidP="003F244D">
      <w:pPr>
        <w:pStyle w:val="Heading3"/>
        <w:rPr>
          <w:color w:val="auto"/>
        </w:rPr>
      </w:pPr>
      <w:r w:rsidRPr="00420EBA">
        <w:rPr>
          <w:rStyle w:val="SubtleEmphasis"/>
          <w:color w:val="auto"/>
        </w:rPr>
        <w:t xml:space="preserve">CDP Component C: </w:t>
      </w:r>
      <w:r w:rsidRPr="00420EBA">
        <w:rPr>
          <w:color w:val="auto"/>
        </w:rPr>
        <w:t>Using the program evaluation plan designed in Component B, candidates will conduct the planned evaluation of the identified program.</w:t>
      </w:r>
    </w:p>
    <w:p w14:paraId="37B8B7FC" w14:textId="77777777" w:rsidR="003F244D" w:rsidRPr="00420EBA" w:rsidRDefault="003F244D" w:rsidP="003F244D">
      <w:pPr>
        <w:pStyle w:val="Heading3"/>
        <w:rPr>
          <w:color w:val="auto"/>
        </w:rPr>
      </w:pPr>
      <w:r w:rsidRPr="00420EBA">
        <w:rPr>
          <w:color w:val="auto"/>
        </w:rPr>
        <w:t>Candidates will submit a narrative with supporting evidence demonstrating program evaluation implementation. Evidence submitted should demonstrate the following:</w:t>
      </w:r>
    </w:p>
    <w:p w14:paraId="4477105E" w14:textId="77777777" w:rsidR="003F244D" w:rsidRDefault="003F244D" w:rsidP="003F244D">
      <w:pPr>
        <w:pStyle w:val="ListParagraph"/>
        <w:numPr>
          <w:ilvl w:val="0"/>
          <w:numId w:val="10"/>
        </w:numPr>
      </w:pPr>
      <w:r>
        <w:t>Description of the program to be evaluated</w:t>
      </w:r>
    </w:p>
    <w:p w14:paraId="26BBCD7A" w14:textId="77777777" w:rsidR="003F244D" w:rsidRDefault="003F244D" w:rsidP="003F244D">
      <w:pPr>
        <w:pStyle w:val="ListParagraph"/>
        <w:numPr>
          <w:ilvl w:val="0"/>
          <w:numId w:val="10"/>
        </w:numPr>
      </w:pPr>
      <w:r>
        <w:t>Rationale for evaluation based on identified needs</w:t>
      </w:r>
    </w:p>
    <w:p w14:paraId="0DC6874F" w14:textId="77777777" w:rsidR="003F244D" w:rsidRDefault="003F244D" w:rsidP="003F244D">
      <w:pPr>
        <w:pStyle w:val="ListParagraph"/>
        <w:numPr>
          <w:ilvl w:val="0"/>
          <w:numId w:val="10"/>
        </w:numPr>
      </w:pPr>
      <w:r>
        <w:t>Statement of overall purpose for the program evaluation</w:t>
      </w:r>
    </w:p>
    <w:p w14:paraId="144187D7" w14:textId="77777777" w:rsidR="003F244D" w:rsidRDefault="003F244D" w:rsidP="003F244D">
      <w:pPr>
        <w:pStyle w:val="ListParagraph"/>
        <w:numPr>
          <w:ilvl w:val="0"/>
          <w:numId w:val="10"/>
        </w:numPr>
      </w:pPr>
      <w:r>
        <w:t>Clearly identified program evaluation goals and objectives aligned with the overall purpose</w:t>
      </w:r>
    </w:p>
    <w:p w14:paraId="3105080A" w14:textId="77777777" w:rsidR="003F244D" w:rsidRDefault="003F244D" w:rsidP="003F244D">
      <w:pPr>
        <w:pStyle w:val="ListParagraph"/>
        <w:numPr>
          <w:ilvl w:val="0"/>
          <w:numId w:val="10"/>
        </w:numPr>
      </w:pPr>
      <w:r>
        <w:t>Clearly stated evaluation questions that are measurable, feasible, valid, and fair</w:t>
      </w:r>
    </w:p>
    <w:p w14:paraId="291245AB" w14:textId="77777777" w:rsidR="003F244D" w:rsidRDefault="003F244D" w:rsidP="003F244D">
      <w:pPr>
        <w:pStyle w:val="ListParagraph"/>
        <w:numPr>
          <w:ilvl w:val="0"/>
          <w:numId w:val="10"/>
        </w:numPr>
      </w:pPr>
      <w:r>
        <w:t>Description of the actual data collection process and how it aligned or did not align to the final plan</w:t>
      </w:r>
    </w:p>
    <w:p w14:paraId="3D078963" w14:textId="77777777" w:rsidR="003F244D" w:rsidRDefault="003F244D" w:rsidP="003F244D">
      <w:pPr>
        <w:pStyle w:val="ListParagraph"/>
        <w:numPr>
          <w:ilvl w:val="0"/>
          <w:numId w:val="10"/>
        </w:numPr>
      </w:pPr>
      <w:r>
        <w:t>Analysis of the data collected</w:t>
      </w:r>
    </w:p>
    <w:p w14:paraId="652E73C1" w14:textId="77777777" w:rsidR="003F244D" w:rsidRDefault="003F244D" w:rsidP="003F244D">
      <w:pPr>
        <w:pStyle w:val="ListParagraph"/>
        <w:numPr>
          <w:ilvl w:val="0"/>
          <w:numId w:val="10"/>
        </w:numPr>
      </w:pPr>
      <w:r>
        <w:t>Explanation of limitations and delimitations of the program evaluation’</w:t>
      </w:r>
    </w:p>
    <w:p w14:paraId="421B9652" w14:textId="77777777" w:rsidR="003F244D" w:rsidRDefault="003F244D" w:rsidP="003F244D">
      <w:pPr>
        <w:pStyle w:val="ListParagraph"/>
        <w:numPr>
          <w:ilvl w:val="0"/>
          <w:numId w:val="10"/>
        </w:numPr>
      </w:pPr>
      <w:r>
        <w:t>Recommendations for policy, program improvement, and further research</w:t>
      </w:r>
    </w:p>
    <w:p w14:paraId="37628E26" w14:textId="77777777" w:rsidR="003F244D" w:rsidRDefault="003F244D" w:rsidP="003F244D">
      <w:pPr>
        <w:pStyle w:val="ListParagraph"/>
        <w:numPr>
          <w:ilvl w:val="0"/>
          <w:numId w:val="10"/>
        </w:numPr>
      </w:pPr>
      <w:r>
        <w:t>Evidence of presenting the completed program evaluation to interested stakeholders</w:t>
      </w:r>
    </w:p>
    <w:p w14:paraId="5AF410C9" w14:textId="77777777" w:rsidR="003F244D" w:rsidRPr="00420EBA" w:rsidRDefault="003F244D" w:rsidP="003F244D">
      <w:pPr>
        <w:pStyle w:val="Heading3"/>
        <w:rPr>
          <w:rStyle w:val="Strong"/>
          <w:color w:val="auto"/>
        </w:rPr>
      </w:pPr>
      <w:r w:rsidRPr="00420EBA">
        <w:rPr>
          <w:rStyle w:val="Strong"/>
          <w:color w:val="auto"/>
        </w:rPr>
        <w:t>In addition to the above evidence, the candidate will prepare summary statements noting how the component narrative and its supporting evidence meets the following functions of the Teacher Leader Model Standards:</w:t>
      </w:r>
    </w:p>
    <w:p w14:paraId="6034C5B6" w14:textId="77777777" w:rsidR="003F244D" w:rsidRPr="00710735" w:rsidRDefault="003F244D" w:rsidP="003F244D">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391B706" w14:textId="77777777" w:rsidR="003F244D" w:rsidRPr="00710735" w:rsidRDefault="003F244D" w:rsidP="003F244D">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8274E33" w14:textId="77777777" w:rsidR="003F244D" w:rsidRPr="00710735" w:rsidRDefault="003F244D" w:rsidP="003F244D">
      <w:pPr>
        <w:pStyle w:val="ListParagraph"/>
        <w:numPr>
          <w:ilvl w:val="0"/>
          <w:numId w:val="13"/>
        </w:numPr>
        <w:rPr>
          <w:sz w:val="18"/>
          <w:szCs w:val="18"/>
        </w:rPr>
      </w:pPr>
      <w:r w:rsidRPr="00710735">
        <w:rPr>
          <w:sz w:val="18"/>
          <w:szCs w:val="18"/>
        </w:rPr>
        <w:lastRenderedPageBreak/>
        <w:t>4b – The teacher leader engages in reflective dialog with colleagues based on observation of instruction, student work, and assessment data and helps make connections to research-based effective practices</w:t>
      </w:r>
    </w:p>
    <w:p w14:paraId="46EFDF61" w14:textId="77777777" w:rsidR="003F244D" w:rsidRPr="00710735" w:rsidRDefault="003F244D" w:rsidP="003F244D">
      <w:pPr>
        <w:pStyle w:val="ListParagraph"/>
        <w:numPr>
          <w:ilvl w:val="0"/>
          <w:numId w:val="13"/>
        </w:numPr>
        <w:rPr>
          <w:sz w:val="18"/>
          <w:szCs w:val="18"/>
        </w:rPr>
      </w:pPr>
      <w:r w:rsidRPr="00710735">
        <w:rPr>
          <w:sz w:val="18"/>
          <w:szCs w:val="18"/>
        </w:rPr>
        <w:t>5a – The teacher leader increases the capacity of colleagues to identify and use multiple assessment tools aligned to state and local standards</w:t>
      </w:r>
    </w:p>
    <w:p w14:paraId="7B5978CE" w14:textId="77777777" w:rsidR="003F244D" w:rsidRPr="00710735" w:rsidRDefault="003F244D" w:rsidP="003F244D">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27C7E9B" w14:textId="77777777" w:rsidR="003F244D" w:rsidRPr="00710735" w:rsidRDefault="003F244D" w:rsidP="003F244D">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6D11DF3E" w14:textId="77777777" w:rsidR="003F244D" w:rsidRPr="00710735" w:rsidRDefault="003F244D" w:rsidP="003F244D">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61AE2CAE" w14:textId="77777777" w:rsidR="003F244D" w:rsidRPr="00710735" w:rsidRDefault="003F244D" w:rsidP="003F244D">
      <w:pPr>
        <w:pStyle w:val="ListParagraph"/>
        <w:numPr>
          <w:ilvl w:val="0"/>
          <w:numId w:val="13"/>
        </w:numPr>
        <w:rPr>
          <w:rFonts w:eastAsia="Times New Roman" w:cstheme="minorHAnsi"/>
          <w:sz w:val="18"/>
          <w:szCs w:val="18"/>
        </w:rPr>
      </w:pPr>
      <w:r w:rsidRPr="00710735">
        <w:rPr>
          <w:rFonts w:eastAsia="Times New Roman" w:cstheme="minorHAnsi"/>
          <w:color w:val="000000"/>
          <w:sz w:val="18"/>
          <w:szCs w:val="18"/>
        </w:rPr>
        <w:t xml:space="preserve">7a – The teacher leader shares information with colleagues within and/or beyond the district regarding how local, state, and national trends and policies can impact classroom practices and expectations for student learning </w:t>
      </w:r>
    </w:p>
    <w:p w14:paraId="71F5036C" w14:textId="77777777" w:rsidR="003F244D" w:rsidRPr="00710735" w:rsidRDefault="003F244D" w:rsidP="003F244D">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5F913BDF" w14:textId="6DA4315E" w:rsidR="00E21EBF" w:rsidRPr="00710735" w:rsidRDefault="003F244D" w:rsidP="003F244D">
      <w:pPr>
        <w:pStyle w:val="ListParagraph"/>
        <w:numPr>
          <w:ilvl w:val="0"/>
          <w:numId w:val="13"/>
        </w:numPr>
        <w:rPr>
          <w:rFonts w:eastAsia="Times New Roman" w:cstheme="minorHAnsi"/>
          <w:color w:val="000000"/>
          <w:sz w:val="18"/>
          <w:szCs w:val="18"/>
        </w:rPr>
      </w:pPr>
      <w:r w:rsidRPr="00710735">
        <w:rPr>
          <w:rFonts w:eastAsia="Times New Roman" w:cstheme="minorHAnsi"/>
          <w:color w:val="000000"/>
          <w:sz w:val="18"/>
          <w:szCs w:val="18"/>
        </w:rPr>
        <w:t>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4F06DDA8" w14:textId="77777777" w:rsidR="00E21EBF" w:rsidRDefault="00E21EBF">
      <w:pPr>
        <w:rPr>
          <w:rFonts w:eastAsia="Times New Roman" w:cstheme="minorHAnsi"/>
          <w:color w:val="000000"/>
        </w:rPr>
      </w:pPr>
      <w:r>
        <w:rPr>
          <w:rFonts w:eastAsia="Times New Roman" w:cstheme="minorHAnsi"/>
          <w:color w:val="000000"/>
        </w:rPr>
        <w:br w:type="page"/>
      </w:r>
    </w:p>
    <w:p w14:paraId="67F9892F" w14:textId="77777777" w:rsidR="00E21EBF" w:rsidRDefault="00E21EBF" w:rsidP="00E21EBF">
      <w:pPr>
        <w:pStyle w:val="Title"/>
      </w:pPr>
      <w:r>
        <w:lastRenderedPageBreak/>
        <w:t>Professional Learning Project (PLP)</w:t>
      </w:r>
    </w:p>
    <w:p w14:paraId="6B10D046" w14:textId="77777777" w:rsidR="00E21EBF" w:rsidRDefault="00E21EBF" w:rsidP="00E21EBF">
      <w:pPr>
        <w:pStyle w:val="Heading1"/>
        <w:spacing w:before="360" w:after="120"/>
        <w:rPr>
          <w:rStyle w:val="Strong"/>
        </w:rPr>
      </w:pPr>
      <w:r w:rsidRPr="00074117">
        <w:rPr>
          <w:rStyle w:val="Strong"/>
        </w:rPr>
        <w:t>Description</w:t>
      </w:r>
    </w:p>
    <w:p w14:paraId="7F130576" w14:textId="77777777" w:rsidR="00E21EBF" w:rsidRDefault="00E21EBF" w:rsidP="00E21EBF">
      <w:pPr>
        <w:spacing w:after="120"/>
      </w:pPr>
      <w:r w:rsidRPr="003A0052">
        <w:t>This project includes multiple</w:t>
      </w:r>
      <w:r>
        <w:t xml:space="preserve"> components for </w:t>
      </w:r>
      <w:r w:rsidRPr="003A0052">
        <w:t>improving district professional learning</w:t>
      </w:r>
      <w:r>
        <w:t xml:space="preserve"> based on identified district needs. Candidates will: create an action plan for professional learning based on the district Comprehensive Needs Assessment; create an action plan for improving effectiveness of PLC implementation; implement the PLC action plan; and develop and publish</w:t>
      </w:r>
      <w:r w:rsidRPr="003A0052">
        <w:t xml:space="preserve"> a Professional Learning Module.</w:t>
      </w:r>
    </w:p>
    <w:p w14:paraId="17C57FC6" w14:textId="77777777" w:rsidR="00E21EBF" w:rsidRDefault="00E21EBF" w:rsidP="00E21EBF">
      <w:pPr>
        <w:pStyle w:val="Heading2"/>
      </w:pPr>
      <w:r>
        <w:t>Component A: Professional Learning Action Plan</w:t>
      </w:r>
    </w:p>
    <w:p w14:paraId="0EC384CE" w14:textId="77777777" w:rsidR="00E21EBF" w:rsidRDefault="00E21EBF" w:rsidP="00E21EBF">
      <w:pPr>
        <w:spacing w:before="120"/>
      </w:pPr>
      <w:r>
        <w:t>This component of the project is completed in EDCI 702 and aligns with the following Teacher Leader Model Standards: 1b, 2b, 3a, 3b, 4a, 4b, 4e, 4f, 5a, 6c, and 7b. Using information from the district level CNA, candidates will facilitate a group of colleagues to develop an action plan for improving district professional learning.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7DCA9D50" w14:textId="77777777" w:rsidR="00E21EBF" w:rsidRDefault="00E21EBF" w:rsidP="00E21EBF">
      <w:pPr>
        <w:pStyle w:val="Heading2"/>
      </w:pPr>
      <w:r>
        <w:t>Component B: Professional Learning Community (PLC) Action Plan</w:t>
      </w:r>
    </w:p>
    <w:p w14:paraId="6101F508" w14:textId="77777777" w:rsidR="00E21EBF" w:rsidRDefault="00E21EBF" w:rsidP="00E21EBF">
      <w:pPr>
        <w:spacing w:before="120"/>
      </w:pPr>
      <w:r>
        <w:t>This component of the project is completed in EDCI 706 and aligns with the following Teacher Leader Model Standards: 1a, 1b, 1c, 1d, 2a, 2b, 2d, 3a, 3b, 3c, 3d, 3e, 3f, 3g, 3h, 4a, 4b, 4c, 4d, 4e, 4f, 5a, 5b, 5c, 5d, 7b, and 7c. The candidate, working with colleagues, will further develop and refine the Professional Learning Action Plan (PLP Component A begun in EDCI 702) to specifically focus on impacting the effectiveness of PLCs at the site/district level. This process includes prioritizing needs, setting short-term and long-term goals, determining action steps to meet these goals, assigning responsible parties to complete action steps, determining both human and fiscal resources necessary to meet goals, determining methods of evaluating goals, and setting a timeline for completion of the action plan.</w:t>
      </w:r>
    </w:p>
    <w:p w14:paraId="23220E32" w14:textId="77777777" w:rsidR="00E21EBF" w:rsidRDefault="00E21EBF" w:rsidP="00E21EBF">
      <w:pPr>
        <w:pStyle w:val="Heading2"/>
      </w:pPr>
      <w:r>
        <w:t>Component C: PLC Facilitation</w:t>
      </w:r>
    </w:p>
    <w:p w14:paraId="6C876948" w14:textId="77777777" w:rsidR="00E21EBF" w:rsidRDefault="00E21EBF" w:rsidP="00E21EBF">
      <w:pPr>
        <w:spacing w:before="120"/>
      </w:pPr>
      <w:r>
        <w:t>This component of the project is completed in EDCI 708 and aligns with the following Teacher Leader Model Standards: 1a, 1b, 1c, 1d, 1e, 2a, 2b, 2d, 3a, 3b, 3c, 3d, 3e, 3f, 3g, 3h, 4a, 4b, 4c, 4d, 4e, 4f, 5b, 5c, 5d, 7b, and 7c. Using the PLC Action Plan (PLP Component B developed in EDCI 706), the candidate will work with colleagues to implement the PLC action plan and evaluate actions completed. Candidates will keep a process journal throughout this component of the project to track progress. Candidates also need to address how they are meeting the Teacher Leader Model Standards addressed in this evidence throughout the process journal. Candidates will determine a method of evaluation, conduct the evaluation, analyze the results of the evaluation, and compose recommendations to the district/state based on the results. Candidates will present a summary document of the implementation process and recommendations.</w:t>
      </w:r>
    </w:p>
    <w:p w14:paraId="21DED62F" w14:textId="77777777" w:rsidR="00E21EBF" w:rsidRDefault="00E21EBF" w:rsidP="00E21EBF">
      <w:pPr>
        <w:pStyle w:val="Heading2"/>
        <w:spacing w:after="120"/>
      </w:pPr>
      <w:r>
        <w:lastRenderedPageBreak/>
        <w:t>Component D: Creation of Professional Learning Module</w:t>
      </w:r>
    </w:p>
    <w:p w14:paraId="7CCB999E" w14:textId="77777777" w:rsidR="00E21EBF" w:rsidRPr="00530D63" w:rsidRDefault="00E21EBF" w:rsidP="00E21EBF">
      <w:pPr>
        <w:rPr>
          <w:rFonts w:eastAsia="Times New Roman" w:cstheme="minorHAnsi"/>
        </w:rPr>
      </w:pPr>
      <w:r>
        <w:t>This component of the project is completed in EDCI 710 and aligns with the following Teacher Leader Model Standards: 1a, 1b, 1c, 1d, 1e, 2a, 2b, 2c, 2d, 3a, 3b, 3c, 3d, 3e, 3f, 3g, 3h, 4a, 4b, 4c, 4d, 4e, 4f, 5a, 5b, 5c, 5d, 6c, 6d, 7a, 7b, and 7d. Using the Professional Learning Action Plan (PLP Component A developed in EDCI 702), candidates will identify a need that can be impacted through professional learning, design and publish a Professional Learning Module addressing that need.</w:t>
      </w:r>
      <w:r w:rsidRPr="00530D63">
        <w:rPr>
          <w:rFonts w:ascii="Lucida Grande" w:eastAsia="Times New Roman" w:hAnsi="Lucida Grande" w:cs="Lucida Grande"/>
          <w:color w:val="444444"/>
          <w:shd w:val="clear" w:color="auto" w:fill="FFFFFF"/>
        </w:rPr>
        <w:t xml:space="preserve"> </w:t>
      </w:r>
      <w:r>
        <w:rPr>
          <w:rFonts w:eastAsia="Times New Roman" w:cstheme="minorHAnsi"/>
          <w:shd w:val="clear" w:color="auto" w:fill="FFFFFF"/>
        </w:rPr>
        <w:t>This</w:t>
      </w:r>
      <w:r w:rsidRPr="00530D63">
        <w:rPr>
          <w:rFonts w:eastAsia="Times New Roman" w:cstheme="minorHAnsi"/>
          <w:shd w:val="clear" w:color="auto" w:fill="FFFFFF"/>
        </w:rPr>
        <w:t xml:space="preserve"> module will be modeled on a cycle of inquiry developed by the </w:t>
      </w:r>
      <w:r w:rsidR="00C55436">
        <w:fldChar w:fldCharType="begin"/>
      </w:r>
      <w:r w:rsidR="00C55436">
        <w:instrText xml:space="preserve"> HYPERLINK "https://www.nap.edu/openbook.php?isbn=0309070368" \t "_blank" </w:instrText>
      </w:r>
      <w:r w:rsidR="00C55436">
        <w:fldChar w:fldCharType="separate"/>
      </w:r>
      <w:r w:rsidRPr="00530D63">
        <w:rPr>
          <w:rFonts w:eastAsia="Times New Roman" w:cstheme="minorHAnsi"/>
          <w:color w:val="003366"/>
          <w:u w:val="single"/>
          <w:bdr w:val="none" w:sz="0" w:space="0" w:color="auto" w:frame="1"/>
          <w:shd w:val="clear" w:color="auto" w:fill="FFFFFF"/>
        </w:rPr>
        <w:t>Committee on Developments in the Science of Learning</w:t>
      </w:r>
      <w:r w:rsidR="00C55436">
        <w:rPr>
          <w:rFonts w:eastAsia="Times New Roman" w:cstheme="minorHAnsi"/>
          <w:color w:val="003366"/>
          <w:u w:val="single"/>
          <w:bdr w:val="none" w:sz="0" w:space="0" w:color="auto" w:frame="1"/>
          <w:shd w:val="clear" w:color="auto" w:fill="FFFFFF"/>
        </w:rPr>
        <w:fldChar w:fldCharType="end"/>
      </w:r>
      <w:r w:rsidRPr="00530D63">
        <w:rPr>
          <w:rFonts w:eastAsia="Times New Roman" w:cstheme="minorHAnsi"/>
          <w:color w:val="444444"/>
          <w:shd w:val="clear" w:color="auto" w:fill="FFFFFF"/>
        </w:rPr>
        <w:t> </w:t>
      </w:r>
      <w:r w:rsidRPr="00530D63">
        <w:rPr>
          <w:rFonts w:eastAsia="Times New Roman" w:cstheme="minorHAnsi"/>
          <w:shd w:val="clear" w:color="auto" w:fill="FFFFFF"/>
        </w:rPr>
        <w:t>and consist of challenge, initial thoughts, perspectives and resources, assessment and wrap up.</w:t>
      </w:r>
      <w:r>
        <w:rPr>
          <w:rFonts w:eastAsia="Times New Roman" w:cstheme="minorHAnsi"/>
        </w:rPr>
        <w:t xml:space="preserve"> After publication, candidates will </w:t>
      </w:r>
      <w:r>
        <w:t>evaluate colleagues’ professional learning modules for effective curriculum construction and design principles.</w:t>
      </w:r>
    </w:p>
    <w:p w14:paraId="29D14CB8" w14:textId="77777777" w:rsidR="00E21EBF" w:rsidRDefault="00E21EBF" w:rsidP="00E21EBF">
      <w:pPr>
        <w:pStyle w:val="Subtitle"/>
      </w:pPr>
    </w:p>
    <w:p w14:paraId="6709E034" w14:textId="77777777" w:rsidR="001F691B" w:rsidRDefault="001F691B" w:rsidP="001F691B">
      <w:pPr>
        <w:pStyle w:val="Heading1"/>
      </w:pPr>
      <w:r>
        <w:t>Professional Learning Project (PLP)</w:t>
      </w:r>
    </w:p>
    <w:p w14:paraId="00EB21CE" w14:textId="77777777" w:rsidR="001F691B" w:rsidRPr="00420EBA" w:rsidRDefault="001F691B" w:rsidP="001F691B">
      <w:pPr>
        <w:pStyle w:val="Heading2"/>
        <w:rPr>
          <w:color w:val="auto"/>
        </w:rPr>
      </w:pPr>
      <w:r w:rsidRPr="00420EBA">
        <w:rPr>
          <w:color w:val="auto"/>
        </w:rPr>
        <w:t>Proficiency Checklist</w:t>
      </w:r>
    </w:p>
    <w:p w14:paraId="577C996D" w14:textId="77777777" w:rsidR="001F691B" w:rsidRPr="00420EBA" w:rsidRDefault="001F691B" w:rsidP="001F691B">
      <w:pPr>
        <w:pStyle w:val="Subtitle"/>
        <w:rPr>
          <w:rStyle w:val="Emphasis"/>
          <w:color w:val="auto"/>
        </w:rPr>
      </w:pPr>
      <w:r w:rsidRPr="00420EBA">
        <w:rPr>
          <w:rStyle w:val="Emphasis"/>
          <w:color w:val="auto"/>
        </w:rPr>
        <w:t>In order to meet requirements in the CDP, the candidate should submit evidence of the following:</w:t>
      </w:r>
    </w:p>
    <w:p w14:paraId="6216D046" w14:textId="77777777" w:rsidR="001F691B" w:rsidRPr="00420EBA" w:rsidRDefault="001F691B" w:rsidP="001F691B">
      <w:pPr>
        <w:rPr>
          <w:rStyle w:val="SubtleEmphasis"/>
          <w:color w:val="auto"/>
        </w:rPr>
      </w:pPr>
    </w:p>
    <w:p w14:paraId="20410564" w14:textId="77777777" w:rsidR="001F691B" w:rsidRPr="00420EBA" w:rsidRDefault="001F691B" w:rsidP="001F691B">
      <w:pPr>
        <w:pStyle w:val="Heading3"/>
        <w:rPr>
          <w:color w:val="auto"/>
        </w:rPr>
      </w:pPr>
      <w:r w:rsidRPr="00420EBA">
        <w:rPr>
          <w:rStyle w:val="SubtleEmphasis"/>
          <w:color w:val="auto"/>
        </w:rPr>
        <w:t xml:space="preserve">PLP Component A: </w:t>
      </w:r>
      <w:r w:rsidRPr="00420EBA">
        <w:rPr>
          <w:color w:val="auto"/>
        </w:rPr>
        <w:t>Using information from the district level CNA, candidates will facilitate a group of colleagues to develop an action plan for improving district professional learning.</w:t>
      </w:r>
    </w:p>
    <w:p w14:paraId="79789FBF" w14:textId="77777777" w:rsidR="001F691B" w:rsidRPr="00420EBA" w:rsidRDefault="001F691B" w:rsidP="001F691B">
      <w:pPr>
        <w:pStyle w:val="Heading3"/>
        <w:rPr>
          <w:color w:val="auto"/>
        </w:rPr>
      </w:pPr>
      <w:r w:rsidRPr="00420EBA">
        <w:rPr>
          <w:color w:val="auto"/>
        </w:rPr>
        <w:t>Candidates will submit an analysis of professional learning and an action plan to address areas of need. Explanatory narrative will accompany both the analysis and the action plan. Work of the group and evidence submitted will result in the following:</w:t>
      </w:r>
    </w:p>
    <w:p w14:paraId="23955B19" w14:textId="77777777" w:rsidR="001F691B" w:rsidRDefault="001F691B" w:rsidP="001F691B">
      <w:pPr>
        <w:pStyle w:val="ListParagraph"/>
        <w:numPr>
          <w:ilvl w:val="0"/>
          <w:numId w:val="10"/>
        </w:numPr>
      </w:pPr>
      <w:r>
        <w:t>Thorough analysis of the professional learning data collected as part of the CNA</w:t>
      </w:r>
    </w:p>
    <w:p w14:paraId="33D49989" w14:textId="77777777" w:rsidR="001F691B" w:rsidRDefault="001F691B" w:rsidP="001F691B">
      <w:pPr>
        <w:pStyle w:val="ListParagraph"/>
        <w:numPr>
          <w:ilvl w:val="0"/>
          <w:numId w:val="10"/>
        </w:numPr>
      </w:pPr>
      <w:r>
        <w:t>Determination of areas of improvement based on evidence</w:t>
      </w:r>
    </w:p>
    <w:p w14:paraId="7E12F33C" w14:textId="77777777" w:rsidR="001F691B" w:rsidRDefault="001F691B" w:rsidP="001F691B">
      <w:pPr>
        <w:pStyle w:val="ListParagraph"/>
        <w:numPr>
          <w:ilvl w:val="0"/>
          <w:numId w:val="10"/>
        </w:numPr>
      </w:pPr>
      <w:r>
        <w:t>Research-based strategies to address the areas enumerated</w:t>
      </w:r>
    </w:p>
    <w:p w14:paraId="380A362A" w14:textId="77777777" w:rsidR="001F691B" w:rsidRDefault="001F691B" w:rsidP="001F691B">
      <w:pPr>
        <w:pStyle w:val="ListParagraph"/>
        <w:numPr>
          <w:ilvl w:val="0"/>
          <w:numId w:val="10"/>
        </w:numPr>
      </w:pPr>
      <w:r>
        <w:t>Prioritization of strategies to address needs</w:t>
      </w:r>
    </w:p>
    <w:p w14:paraId="7ACCBC5A" w14:textId="77777777" w:rsidR="001F691B" w:rsidRDefault="001F691B" w:rsidP="001F691B">
      <w:pPr>
        <w:pStyle w:val="ListParagraph"/>
        <w:numPr>
          <w:ilvl w:val="0"/>
          <w:numId w:val="10"/>
        </w:numPr>
      </w:pPr>
      <w:r>
        <w:t xml:space="preserve">Short- and long-term goals </w:t>
      </w:r>
    </w:p>
    <w:p w14:paraId="1B62B365" w14:textId="77777777" w:rsidR="001F691B" w:rsidRDefault="001F691B" w:rsidP="001F691B">
      <w:pPr>
        <w:pStyle w:val="ListParagraph"/>
        <w:numPr>
          <w:ilvl w:val="0"/>
          <w:numId w:val="10"/>
        </w:numPr>
      </w:pPr>
      <w:r>
        <w:t>Action steps to meet goals</w:t>
      </w:r>
    </w:p>
    <w:p w14:paraId="3488F658" w14:textId="77777777" w:rsidR="001F691B" w:rsidRDefault="001F691B" w:rsidP="001F691B">
      <w:pPr>
        <w:pStyle w:val="ListParagraph"/>
        <w:numPr>
          <w:ilvl w:val="0"/>
          <w:numId w:val="10"/>
        </w:numPr>
      </w:pPr>
      <w:r>
        <w:t>Human and fiscal resources identified within action plan</w:t>
      </w:r>
    </w:p>
    <w:p w14:paraId="055F60D8" w14:textId="77777777" w:rsidR="001F691B" w:rsidRDefault="001F691B" w:rsidP="001F691B">
      <w:pPr>
        <w:pStyle w:val="ListParagraph"/>
        <w:numPr>
          <w:ilvl w:val="0"/>
          <w:numId w:val="10"/>
        </w:numPr>
      </w:pPr>
      <w:r>
        <w:t>Assignment of responsible parties to complete action steps</w:t>
      </w:r>
    </w:p>
    <w:p w14:paraId="3712EDE6" w14:textId="77777777" w:rsidR="001F691B" w:rsidRDefault="001F691B" w:rsidP="001F691B">
      <w:pPr>
        <w:pStyle w:val="ListParagraph"/>
        <w:numPr>
          <w:ilvl w:val="0"/>
          <w:numId w:val="10"/>
        </w:numPr>
      </w:pPr>
      <w:r>
        <w:t>Method of evaluating action steps/goals</w:t>
      </w:r>
    </w:p>
    <w:p w14:paraId="6C3D6991" w14:textId="77777777" w:rsidR="001F691B" w:rsidRDefault="001F691B" w:rsidP="001F691B">
      <w:pPr>
        <w:pStyle w:val="ListParagraph"/>
        <w:numPr>
          <w:ilvl w:val="0"/>
          <w:numId w:val="10"/>
        </w:numPr>
      </w:pPr>
      <w:r>
        <w:t>Timeline for implementation</w:t>
      </w:r>
    </w:p>
    <w:p w14:paraId="0B07D7CA" w14:textId="77777777" w:rsidR="001F691B" w:rsidRPr="00420EBA" w:rsidRDefault="001F691B" w:rsidP="001F691B">
      <w:pPr>
        <w:pStyle w:val="Heading3"/>
        <w:rPr>
          <w:rStyle w:val="Strong"/>
          <w:color w:val="auto"/>
        </w:rPr>
      </w:pPr>
      <w:r w:rsidRPr="00420EBA">
        <w:rPr>
          <w:rStyle w:val="Strong"/>
          <w:color w:val="auto"/>
        </w:rPr>
        <w:lastRenderedPageBreak/>
        <w:t>In addition to the above evidence, the candidate will prepare a summary statement noting how the component narrative and its supporting evidence meets the following functions of the Teacher Leader Model Standards:</w:t>
      </w:r>
    </w:p>
    <w:p w14:paraId="46EE1A74"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1b</w:t>
      </w:r>
      <w:r w:rsidRPr="00710735">
        <w:rPr>
          <w:rFonts w:eastAsia="Times New Roman" w:cstheme="minorHAnsi"/>
          <w:color w:val="000000"/>
          <w:sz w:val="18"/>
          <w:szCs w:val="18"/>
        </w:rPr>
        <w:t xml:space="preserve"> – The teacher leader models effective skills in listening, presenting ideas, leading discussions, clarifying, mediating, and identifying the needs of self and others in order to advance shared goals and professional learning</w:t>
      </w:r>
    </w:p>
    <w:p w14:paraId="3779A537"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50C3F6FC"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3a</w:t>
      </w:r>
      <w:r w:rsidRPr="00710735">
        <w:rPr>
          <w:rFonts w:eastAsia="Times New Roman" w:cstheme="minorHAnsi"/>
          <w:color w:val="000000"/>
          <w:sz w:val="18"/>
          <w:szCs w:val="18"/>
        </w:rPr>
        <w:t xml:space="preserve"> – The teacher leader collaborates with colleagues and school administrators to plan professional learning that is team-based, job-embedded, sustained over time, aligned with content standards, and linked to school/district improvement goals</w:t>
      </w:r>
    </w:p>
    <w:p w14:paraId="08E710BF" w14:textId="77777777" w:rsidR="001F691B" w:rsidRPr="00710735" w:rsidRDefault="001F691B" w:rsidP="001F691B">
      <w:pPr>
        <w:pStyle w:val="ListParagraph"/>
        <w:numPr>
          <w:ilvl w:val="0"/>
          <w:numId w:val="8"/>
        </w:numPr>
        <w:rPr>
          <w:rFonts w:cstheme="minorHAnsi"/>
          <w:sz w:val="18"/>
          <w:szCs w:val="18"/>
        </w:rPr>
      </w:pPr>
      <w:r w:rsidRPr="00710735">
        <w:rPr>
          <w:rFonts w:eastAsia="Times New Roman" w:cstheme="minorHAnsi"/>
          <w:color w:val="000000"/>
          <w:sz w:val="18"/>
          <w:szCs w:val="18"/>
        </w:rPr>
        <w:t xml:space="preserve"> 3b – The teacher leader uses information about adult learning to respond to the diverse learning needs of colleagues by identifying, promoting, and facilitating varied and differentiated professional learning</w:t>
      </w:r>
    </w:p>
    <w:p w14:paraId="237A11C8"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1D08E772"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4b – The teacher leader engages </w:t>
      </w:r>
      <w:r w:rsidRPr="00710735">
        <w:rPr>
          <w:rFonts w:eastAsia="Times New Roman" w:cstheme="minorHAnsi"/>
          <w:color w:val="000000"/>
          <w:sz w:val="18"/>
          <w:szCs w:val="18"/>
        </w:rPr>
        <w:t>in reflective dialog with colleagues based on observation of instruction, student work, and assessment data and helps make connections to research-based effective practices</w:t>
      </w:r>
    </w:p>
    <w:p w14:paraId="79A3C652" w14:textId="77777777" w:rsidR="001F691B" w:rsidRPr="00710735" w:rsidRDefault="001F691B" w:rsidP="001F691B">
      <w:pPr>
        <w:pStyle w:val="ListParagraph"/>
        <w:numPr>
          <w:ilvl w:val="0"/>
          <w:numId w:val="8"/>
        </w:numPr>
        <w:rPr>
          <w:rFonts w:eastAsia="Times New Roman" w:cstheme="minorHAnsi"/>
          <w:sz w:val="18"/>
          <w:szCs w:val="18"/>
        </w:rPr>
      </w:pPr>
      <w:r w:rsidRPr="00710735">
        <w:rPr>
          <w:rFonts w:eastAsia="Times New Roman" w:cstheme="minorHAnsi"/>
          <w:color w:val="000000"/>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1AFC23B0" w14:textId="77777777" w:rsidR="001F691B" w:rsidRPr="00710735" w:rsidRDefault="001F691B" w:rsidP="001F691B">
      <w:pPr>
        <w:pStyle w:val="ListParagraph"/>
        <w:numPr>
          <w:ilvl w:val="0"/>
          <w:numId w:val="8"/>
        </w:numPr>
        <w:rPr>
          <w:rFonts w:cstheme="minorHAnsi"/>
          <w:sz w:val="18"/>
          <w:szCs w:val="18"/>
        </w:rPr>
      </w:pPr>
      <w:r w:rsidRPr="00710735">
        <w:rPr>
          <w:rFonts w:eastAsia="Times New Roman" w:cstheme="minorHAnsi"/>
          <w:color w:val="000000"/>
          <w:sz w:val="18"/>
          <w:szCs w:val="18"/>
        </w:rPr>
        <w:t>4f – The teacher leader promotes instructional strategies that address issues of diversity and equity in the classroom and ensures that individual student learning needs remain the central focus of instruction</w:t>
      </w:r>
    </w:p>
    <w:p w14:paraId="55F1DFFE"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5a – </w:t>
      </w:r>
      <w:r w:rsidRPr="00710735">
        <w:rPr>
          <w:rFonts w:eastAsia="Times New Roman" w:cstheme="minorHAnsi"/>
          <w:color w:val="000000"/>
          <w:sz w:val="18"/>
          <w:szCs w:val="18"/>
        </w:rPr>
        <w:t>The teacher leader increases the capacity of colleagues to identify and use multiple assessment tools aligned to state and local standards</w:t>
      </w:r>
    </w:p>
    <w:p w14:paraId="3B2AF0EF" w14:textId="77777777"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6c – </w:t>
      </w:r>
      <w:r w:rsidRPr="00710735">
        <w:rPr>
          <w:rFonts w:eastAsia="Times New Roman" w:cstheme="minorHAnsi"/>
          <w:color w:val="000000"/>
          <w:sz w:val="18"/>
          <w:szCs w:val="18"/>
        </w:rPr>
        <w:t>The teacher leader facilitates colleagues’ self-examination of their own understandings of community culture and diversity and how they can develop culturally responsive strategies to enrich the educational experiences of students and achieve high levels of learning for all students</w:t>
      </w:r>
    </w:p>
    <w:p w14:paraId="6D413A11" w14:textId="7965E52B" w:rsidR="001F691B" w:rsidRPr="00710735" w:rsidRDefault="001F691B" w:rsidP="001F691B">
      <w:pPr>
        <w:pStyle w:val="ListParagraph"/>
        <w:numPr>
          <w:ilvl w:val="0"/>
          <w:numId w:val="8"/>
        </w:numPr>
        <w:rPr>
          <w:rFonts w:cstheme="minorHAnsi"/>
          <w:sz w:val="18"/>
          <w:szCs w:val="18"/>
        </w:rPr>
      </w:pPr>
      <w:r w:rsidRPr="00710735">
        <w:rPr>
          <w:rFonts w:cstheme="minorHAnsi"/>
          <w:sz w:val="18"/>
          <w:szCs w:val="18"/>
        </w:rPr>
        <w:t xml:space="preserve">7b – The teacher leader </w:t>
      </w:r>
      <w:r w:rsidRPr="00710735">
        <w:rPr>
          <w:rFonts w:eastAsia="Times New Roman" w:cstheme="minorHAnsi"/>
          <w:color w:val="000000"/>
          <w:sz w:val="18"/>
          <w:szCs w:val="18"/>
        </w:rPr>
        <w:t>works with colleagues to identify and use research to advocate for teaching and learning processes that meet the needs of all students</w:t>
      </w:r>
    </w:p>
    <w:p w14:paraId="7A5D7F81" w14:textId="77777777" w:rsidR="001F691B" w:rsidRPr="00420EBA" w:rsidRDefault="001F691B" w:rsidP="001F691B">
      <w:pPr>
        <w:pStyle w:val="Heading3"/>
        <w:rPr>
          <w:color w:val="auto"/>
        </w:rPr>
      </w:pPr>
      <w:r w:rsidRPr="00420EBA">
        <w:rPr>
          <w:rStyle w:val="SubtleEmphasis"/>
          <w:color w:val="auto"/>
        </w:rPr>
        <w:t xml:space="preserve">PLP Component B: </w:t>
      </w:r>
      <w:r w:rsidRPr="00420EBA">
        <w:rPr>
          <w:color w:val="auto"/>
        </w:rPr>
        <w:t>The candidate, working with colleagues, will further develop and refine the Professional Learning Action Plan (PLP Component A begun in EDCI 702) to specifically focus on impacting the effectiveness of PLCs at the site/district level.</w:t>
      </w:r>
    </w:p>
    <w:p w14:paraId="6FF17644" w14:textId="77777777" w:rsidR="001F691B" w:rsidRPr="00420EBA" w:rsidRDefault="001F691B" w:rsidP="001F691B">
      <w:pPr>
        <w:pStyle w:val="Heading3"/>
        <w:rPr>
          <w:color w:val="auto"/>
        </w:rPr>
      </w:pPr>
      <w:r w:rsidRPr="00420EBA">
        <w:rPr>
          <w:color w:val="auto"/>
        </w:rPr>
        <w:t>Candidates will submit an analysis of PLC implementation and an action plan to address areas of need. Explanatory narrative will accompany both the analysis and the action plan. Work of the group and evidence submitted will result in the following:</w:t>
      </w:r>
    </w:p>
    <w:p w14:paraId="1D52F907" w14:textId="77777777" w:rsidR="001F691B" w:rsidRDefault="001F691B" w:rsidP="001F691B">
      <w:pPr>
        <w:pStyle w:val="ListParagraph"/>
        <w:numPr>
          <w:ilvl w:val="0"/>
          <w:numId w:val="10"/>
        </w:numPr>
      </w:pPr>
      <w:r>
        <w:t xml:space="preserve">Thorough analysis of the PLC effectiveness data </w:t>
      </w:r>
    </w:p>
    <w:p w14:paraId="132851CB" w14:textId="77777777" w:rsidR="001F691B" w:rsidRDefault="001F691B" w:rsidP="001F691B">
      <w:pPr>
        <w:pStyle w:val="ListParagraph"/>
        <w:numPr>
          <w:ilvl w:val="0"/>
          <w:numId w:val="10"/>
        </w:numPr>
      </w:pPr>
      <w:r>
        <w:t>Determination of areas of improvement based on evidence</w:t>
      </w:r>
    </w:p>
    <w:p w14:paraId="0CD6A0D5" w14:textId="77777777" w:rsidR="001F691B" w:rsidRDefault="001F691B" w:rsidP="001F691B">
      <w:pPr>
        <w:pStyle w:val="ListParagraph"/>
        <w:numPr>
          <w:ilvl w:val="0"/>
          <w:numId w:val="10"/>
        </w:numPr>
      </w:pPr>
      <w:r>
        <w:t>Research-based strategies to address the areas enumerated</w:t>
      </w:r>
    </w:p>
    <w:p w14:paraId="20E4B4D1" w14:textId="77777777" w:rsidR="001F691B" w:rsidRDefault="001F691B" w:rsidP="001F691B">
      <w:pPr>
        <w:pStyle w:val="ListParagraph"/>
        <w:numPr>
          <w:ilvl w:val="0"/>
          <w:numId w:val="10"/>
        </w:numPr>
      </w:pPr>
      <w:r>
        <w:t>Prioritization of strategies to address needs</w:t>
      </w:r>
    </w:p>
    <w:p w14:paraId="00F97A90" w14:textId="77777777" w:rsidR="001F691B" w:rsidRDefault="001F691B" w:rsidP="001F691B">
      <w:pPr>
        <w:pStyle w:val="ListParagraph"/>
        <w:numPr>
          <w:ilvl w:val="0"/>
          <w:numId w:val="10"/>
        </w:numPr>
      </w:pPr>
      <w:r>
        <w:t xml:space="preserve">Short- and long-term goals </w:t>
      </w:r>
    </w:p>
    <w:p w14:paraId="7DDFA879" w14:textId="77777777" w:rsidR="001F691B" w:rsidRDefault="001F691B" w:rsidP="001F691B">
      <w:pPr>
        <w:pStyle w:val="ListParagraph"/>
        <w:numPr>
          <w:ilvl w:val="0"/>
          <w:numId w:val="10"/>
        </w:numPr>
      </w:pPr>
      <w:r>
        <w:t>Action steps to meet goals</w:t>
      </w:r>
    </w:p>
    <w:p w14:paraId="084F12B6" w14:textId="77777777" w:rsidR="001F691B" w:rsidRDefault="001F691B" w:rsidP="001F691B">
      <w:pPr>
        <w:pStyle w:val="ListParagraph"/>
        <w:numPr>
          <w:ilvl w:val="0"/>
          <w:numId w:val="10"/>
        </w:numPr>
      </w:pPr>
      <w:r>
        <w:t>Human and fiscal resources identified within action plan</w:t>
      </w:r>
    </w:p>
    <w:p w14:paraId="5C8D8C95" w14:textId="77777777" w:rsidR="001F691B" w:rsidRDefault="001F691B" w:rsidP="001F691B">
      <w:pPr>
        <w:pStyle w:val="ListParagraph"/>
        <w:numPr>
          <w:ilvl w:val="0"/>
          <w:numId w:val="10"/>
        </w:numPr>
      </w:pPr>
      <w:r>
        <w:t>Assignment of responsible parties to complete action steps</w:t>
      </w:r>
    </w:p>
    <w:p w14:paraId="3D57205F" w14:textId="77777777" w:rsidR="001F691B" w:rsidRDefault="001F691B" w:rsidP="001F691B">
      <w:pPr>
        <w:pStyle w:val="ListParagraph"/>
        <w:numPr>
          <w:ilvl w:val="0"/>
          <w:numId w:val="10"/>
        </w:numPr>
      </w:pPr>
      <w:r>
        <w:t>Method of evaluating action steps/goals</w:t>
      </w:r>
    </w:p>
    <w:p w14:paraId="5281BA19" w14:textId="77777777" w:rsidR="001F691B" w:rsidRDefault="001F691B" w:rsidP="001F691B">
      <w:pPr>
        <w:pStyle w:val="ListParagraph"/>
        <w:numPr>
          <w:ilvl w:val="0"/>
          <w:numId w:val="10"/>
        </w:numPr>
      </w:pPr>
      <w:r>
        <w:t>Timeline for implementation</w:t>
      </w:r>
    </w:p>
    <w:p w14:paraId="55CD25E6" w14:textId="77777777" w:rsidR="001F691B" w:rsidRPr="00420EBA" w:rsidRDefault="001F691B" w:rsidP="001F691B">
      <w:pPr>
        <w:pStyle w:val="Heading3"/>
        <w:rPr>
          <w:rStyle w:val="Strong"/>
          <w:color w:val="auto"/>
        </w:rPr>
      </w:pPr>
      <w:r w:rsidRPr="00420EBA">
        <w:rPr>
          <w:rStyle w:val="Strong"/>
          <w:color w:val="auto"/>
        </w:rPr>
        <w:lastRenderedPageBreak/>
        <w:t>In addition to the above evidence, the candidate will prepare a summary statement noting how the component narrative and its supporting evidence meets the following functions of the Teacher Leader Model Standards:</w:t>
      </w:r>
    </w:p>
    <w:p w14:paraId="3A33DA12" w14:textId="77777777" w:rsidR="001F691B" w:rsidRPr="00710735" w:rsidRDefault="001F691B" w:rsidP="001F691B">
      <w:pPr>
        <w:pStyle w:val="ListParagraph"/>
        <w:numPr>
          <w:ilvl w:val="0"/>
          <w:numId w:val="11"/>
        </w:numPr>
        <w:rPr>
          <w:rFonts w:cstheme="minorHAnsi"/>
          <w:sz w:val="18"/>
          <w:szCs w:val="18"/>
        </w:rPr>
      </w:pPr>
      <w:r w:rsidRPr="00420EBA">
        <w:rPr>
          <w:rFonts w:cstheme="minorHAnsi"/>
          <w:sz w:val="18"/>
          <w:szCs w:val="18"/>
        </w:rPr>
        <w:t>1a – The teacher leader utilizes group processes to help colleagues1 work collaboratively to solve</w:t>
      </w:r>
      <w:r w:rsidRPr="00710735">
        <w:rPr>
          <w:rFonts w:cstheme="minorHAnsi"/>
          <w:sz w:val="18"/>
          <w:szCs w:val="18"/>
        </w:rPr>
        <w:t xml:space="preserve"> problems, make decisions, manage conflict, and promote meaningful change</w:t>
      </w:r>
    </w:p>
    <w:p w14:paraId="7241C57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1b – The teacher leader </w:t>
      </w:r>
      <w:r w:rsidRPr="00710735">
        <w:rPr>
          <w:rFonts w:cstheme="minorHAnsi"/>
          <w:bCs/>
          <w:sz w:val="18"/>
          <w:szCs w:val="18"/>
        </w:rPr>
        <w:t>models effective skills</w:t>
      </w:r>
      <w:r w:rsidRPr="00710735">
        <w:rPr>
          <w:rFonts w:cstheme="minorHAnsi"/>
          <w:sz w:val="18"/>
          <w:szCs w:val="18"/>
        </w:rPr>
        <w:t> in listening, presenting ideas, leading discussions, clarifying, mediating, and identifying the needs of self and others in order to advance shared goals and professional learning</w:t>
      </w:r>
    </w:p>
    <w:p w14:paraId="6042749F"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1c – The teacher leader </w:t>
      </w:r>
      <w:r w:rsidRPr="00710735">
        <w:rPr>
          <w:rFonts w:cstheme="minorHAnsi"/>
          <w:bCs/>
          <w:sz w:val="18"/>
          <w:szCs w:val="18"/>
        </w:rPr>
        <w:t>employs facilitation skills</w:t>
      </w:r>
      <w:r w:rsidRPr="00710735">
        <w:rPr>
          <w:rFonts w:cstheme="minorHAnsi"/>
          <w:sz w:val="18"/>
          <w:szCs w:val="18"/>
        </w:rPr>
        <w:t> to create trust among colleagues, develop collective wisdom, build ownership and action that supports student learning</w:t>
      </w:r>
    </w:p>
    <w:p w14:paraId="7080EFB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1d – The teacher leader strives to create an inclusive culture where diverse perspectives are welcomed in addressing challenges</w:t>
      </w:r>
    </w:p>
    <w:p w14:paraId="1D795EA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543018D5"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5435951F"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2d – </w:t>
      </w:r>
      <w:r w:rsidRPr="00710735">
        <w:rPr>
          <w:rFonts w:eastAsia="Times New Roman" w:cstheme="minorHAnsi"/>
          <w:color w:val="000000"/>
          <w:sz w:val="18"/>
          <w:szCs w:val="18"/>
        </w:rPr>
        <w:t xml:space="preserve">The teacher leader teaches and supports colleagues to collect, analyze, and communicate data from their classrooms to improve teaching and learning </w:t>
      </w:r>
    </w:p>
    <w:p w14:paraId="26A695C3"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FCC28F6"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364C5E6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2ACD702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26536101"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67BD33FC"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6080357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31901E27"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00E184A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66ABB7C3"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4b – The teacher leader engages in reflective dialog with colleagues based on observation of instruction, student work, and assessment data and helps make connections to research-based effective practices</w:t>
      </w:r>
    </w:p>
    <w:p w14:paraId="64B5A8A7"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4c – The teacher leaders supports colleagues’ individual and collective reflection and professional growth by serving in roles such as mentor, coach, and content facilitator</w:t>
      </w:r>
    </w:p>
    <w:p w14:paraId="2813FACB"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4d – The teacher leader serves as a team leader to harness the skills, expertise, and knowledge of colleagues to address curricular expectations and student learning needs</w:t>
      </w:r>
    </w:p>
    <w:p w14:paraId="2188F55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1E390245"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4f – The teacher leader promotes instructional strategies that address issues of diversity and equity in the classroom and ensures that individual student learning needs remain the central focus of instruction</w:t>
      </w:r>
    </w:p>
    <w:p w14:paraId="0C18C79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5a – The teacher leader increases the capacity of colleagues to identify and use multiple assessment tools aligned to state and local standards</w:t>
      </w:r>
    </w:p>
    <w:p w14:paraId="2DAEB4D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5b – The teacher leader collaborates with colleagues in the design, implementation, scoring, and interpretation of student data to improve educational practice and student learning</w:t>
      </w:r>
    </w:p>
    <w:p w14:paraId="225D7288"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5c</w:t>
      </w:r>
      <w:r w:rsidRPr="00710735">
        <w:rPr>
          <w:rFonts w:eastAsia="Times New Roman" w:cstheme="minorHAnsi"/>
          <w:color w:val="000000"/>
          <w:sz w:val="18"/>
          <w:szCs w:val="18"/>
        </w:rPr>
        <w:t xml:space="preserve"> – The teacher leader creates a climate of trust and critical reflection in order to engage colleagues in challenging conversations about student learning data that lead to solutions to identified issues</w:t>
      </w:r>
    </w:p>
    <w:p w14:paraId="75FF82A0"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5d – The teacher leader w</w:t>
      </w:r>
      <w:r w:rsidRPr="00710735">
        <w:rPr>
          <w:rFonts w:eastAsia="Times New Roman" w:cstheme="minorHAnsi"/>
          <w:color w:val="000000"/>
          <w:sz w:val="18"/>
          <w:szCs w:val="18"/>
        </w:rPr>
        <w:t xml:space="preserve">orks with colleagues to use assessment and data findings to promote changes in instructional practices or organizational structures to improve student </w:t>
      </w:r>
    </w:p>
    <w:p w14:paraId="66432F4E"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lastRenderedPageBreak/>
        <w:t>7b – The teacher leader works with colleagues to identify and use research to advocate for teaching and learning processes that meet the needs of all students</w:t>
      </w:r>
    </w:p>
    <w:p w14:paraId="3A7AB4DA" w14:textId="77777777" w:rsidR="001F691B" w:rsidRPr="00710735" w:rsidRDefault="001F691B" w:rsidP="001F691B">
      <w:pPr>
        <w:pStyle w:val="ListParagraph"/>
        <w:numPr>
          <w:ilvl w:val="0"/>
          <w:numId w:val="11"/>
        </w:numPr>
        <w:rPr>
          <w:rFonts w:cstheme="minorHAnsi"/>
          <w:sz w:val="18"/>
          <w:szCs w:val="18"/>
        </w:rPr>
      </w:pPr>
      <w:r w:rsidRPr="00710735">
        <w:rPr>
          <w:rFonts w:cstheme="minorHAnsi"/>
          <w:sz w:val="18"/>
          <w:szCs w:val="18"/>
        </w:rPr>
        <w:t xml:space="preserve">7c – </w:t>
      </w:r>
      <w:r w:rsidRPr="00710735">
        <w:rPr>
          <w:rFonts w:eastAsia="Times New Roman" w:cstheme="minorHAnsi"/>
          <w:color w:val="000000"/>
          <w:sz w:val="18"/>
          <w:szCs w:val="18"/>
        </w:rPr>
        <w:t>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w:t>
      </w:r>
    </w:p>
    <w:p w14:paraId="1078F028" w14:textId="77777777" w:rsidR="001F691B" w:rsidRPr="00420EBA" w:rsidRDefault="001F691B" w:rsidP="001F691B">
      <w:pPr>
        <w:pStyle w:val="Heading3"/>
        <w:rPr>
          <w:color w:val="auto"/>
        </w:rPr>
      </w:pPr>
      <w:r w:rsidRPr="00420EBA">
        <w:rPr>
          <w:rStyle w:val="SubtleEmphasis"/>
          <w:color w:val="auto"/>
        </w:rPr>
        <w:t xml:space="preserve">PLP Component C: </w:t>
      </w:r>
      <w:r w:rsidRPr="00420EBA">
        <w:rPr>
          <w:color w:val="auto"/>
        </w:rPr>
        <w:t>Using the PLC Action Plan (PLP Component B developed in EDCI 706), the candidate will work with colleagues to implement the PLC action plan and evaluate actions completed.</w:t>
      </w:r>
    </w:p>
    <w:p w14:paraId="0AA1E3A9" w14:textId="77777777" w:rsidR="001F691B" w:rsidRPr="00420EBA" w:rsidRDefault="001F691B" w:rsidP="001F691B">
      <w:pPr>
        <w:pStyle w:val="Heading3"/>
        <w:rPr>
          <w:color w:val="auto"/>
        </w:rPr>
      </w:pPr>
      <w:r w:rsidRPr="00420EBA">
        <w:rPr>
          <w:color w:val="auto"/>
        </w:rPr>
        <w:t>Candidates will submit a process journal with supporting evidence demonstrating implementation of the action plan. Work of the candidate and evidence submitted should result in the following:</w:t>
      </w:r>
    </w:p>
    <w:p w14:paraId="7FA7758D" w14:textId="77777777" w:rsidR="001F691B" w:rsidRDefault="001F691B" w:rsidP="001F691B">
      <w:pPr>
        <w:pStyle w:val="ListParagraph"/>
        <w:numPr>
          <w:ilvl w:val="0"/>
          <w:numId w:val="10"/>
        </w:numPr>
      </w:pPr>
      <w:r>
        <w:t>Evidence of systematic implementation of the action plan</w:t>
      </w:r>
    </w:p>
    <w:p w14:paraId="5655940A" w14:textId="77777777" w:rsidR="001F691B" w:rsidRDefault="001F691B" w:rsidP="001F691B">
      <w:pPr>
        <w:pStyle w:val="ListParagraph"/>
        <w:numPr>
          <w:ilvl w:val="0"/>
          <w:numId w:val="10"/>
        </w:numPr>
      </w:pPr>
      <w:r>
        <w:t>Evidence of progress toward meeting the associated Teacher Leader Model Standards</w:t>
      </w:r>
    </w:p>
    <w:p w14:paraId="2C1D1A2D" w14:textId="77777777" w:rsidR="001F691B" w:rsidRDefault="001F691B" w:rsidP="001F691B">
      <w:pPr>
        <w:pStyle w:val="ListParagraph"/>
        <w:numPr>
          <w:ilvl w:val="0"/>
          <w:numId w:val="10"/>
        </w:numPr>
      </w:pPr>
      <w:r>
        <w:t>Each entry will contain, at a minimum, a description of what happened, why it happened, the impact it had on the implementation process, and potential impact on the candidate’s site</w:t>
      </w:r>
    </w:p>
    <w:p w14:paraId="73820251" w14:textId="77777777" w:rsidR="001F691B" w:rsidRDefault="001F691B" w:rsidP="001F691B">
      <w:pPr>
        <w:pStyle w:val="ListParagraph"/>
        <w:numPr>
          <w:ilvl w:val="0"/>
          <w:numId w:val="10"/>
        </w:numPr>
      </w:pPr>
      <w:r>
        <w:t>Thorough evaluation of the impact of completed steps of action plan implementation</w:t>
      </w:r>
    </w:p>
    <w:p w14:paraId="5D9FD2B0" w14:textId="77777777" w:rsidR="001F691B" w:rsidRDefault="001F691B" w:rsidP="001F691B">
      <w:pPr>
        <w:pStyle w:val="ListParagraph"/>
        <w:numPr>
          <w:ilvl w:val="0"/>
          <w:numId w:val="10"/>
        </w:numPr>
      </w:pPr>
      <w:r>
        <w:t>Summary of findings based on the implementation of the action plan</w:t>
      </w:r>
    </w:p>
    <w:p w14:paraId="57628E1E" w14:textId="77777777" w:rsidR="001F691B" w:rsidRDefault="001F691B" w:rsidP="001F691B">
      <w:pPr>
        <w:pStyle w:val="ListParagraph"/>
        <w:numPr>
          <w:ilvl w:val="0"/>
          <w:numId w:val="10"/>
        </w:numPr>
      </w:pPr>
      <w:r>
        <w:t>Recommendations to the district/state based on the findings of the evaluation</w:t>
      </w:r>
    </w:p>
    <w:p w14:paraId="7AF2E91D" w14:textId="77777777" w:rsidR="001F691B" w:rsidRPr="00420EBA" w:rsidRDefault="001F691B" w:rsidP="001F691B">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53E60408" w14:textId="77777777" w:rsidR="001F691B" w:rsidRPr="00710735" w:rsidRDefault="001F691B" w:rsidP="001F691B">
      <w:pPr>
        <w:pStyle w:val="ListParagraph"/>
        <w:numPr>
          <w:ilvl w:val="0"/>
          <w:numId w:val="13"/>
        </w:numPr>
        <w:rPr>
          <w:rFonts w:cstheme="minorHAnsi"/>
          <w:sz w:val="18"/>
          <w:szCs w:val="18"/>
        </w:rPr>
      </w:pPr>
      <w:r w:rsidRPr="00420EBA">
        <w:rPr>
          <w:rFonts w:cstheme="minorHAnsi"/>
          <w:sz w:val="18"/>
          <w:szCs w:val="18"/>
        </w:rPr>
        <w:t>1a – The teacher leader utilizes group processes to help colleagues1 work collaboratively to solve</w:t>
      </w:r>
      <w:r w:rsidRPr="00710735">
        <w:rPr>
          <w:rFonts w:cstheme="minorHAnsi"/>
          <w:sz w:val="18"/>
          <w:szCs w:val="18"/>
        </w:rPr>
        <w:t xml:space="preserve"> problems, make decisions, manage conflict, and promote meaningful change</w:t>
      </w:r>
    </w:p>
    <w:p w14:paraId="3A35828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1b – The teacher leader models effective skills in listening, presenting ideas, leading discussions, clarifying, mediating, and identifying the needs of self and others in order to advance shared goals and professional learning</w:t>
      </w:r>
    </w:p>
    <w:p w14:paraId="31DDEDF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1c – The teacher leader employs facilitation skills to create trust among colleagues, develop collective wisdom, build ownership and action that supports student learning</w:t>
      </w:r>
    </w:p>
    <w:p w14:paraId="29FE9337"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1d – The teacher leader strives to create an inclusive culture where diverse perspectives are welcomed in addressing challenges</w:t>
      </w:r>
    </w:p>
    <w:p w14:paraId="26627C3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1e</w:t>
      </w:r>
      <w:r w:rsidRPr="00710735">
        <w:rPr>
          <w:rFonts w:eastAsia="Times New Roman" w:cstheme="minorHAnsi"/>
          <w:color w:val="000000"/>
          <w:sz w:val="18"/>
          <w:szCs w:val="18"/>
        </w:rPr>
        <w:t xml:space="preserve"> – The teacher leader uses knowledge and understanding of different backgrounds, ethnicities, cultures, and languages to promote effective interactions among colleagues </w:t>
      </w:r>
    </w:p>
    <w:p w14:paraId="2B43747D"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55D8AF9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2b – The teacher leader facilitates the analysis of student learning data, collaborative interpretation of results, and application of findings to improve teaching and learning</w:t>
      </w:r>
    </w:p>
    <w:p w14:paraId="74D4CE9A"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2d – The teacher leader supports colleagues in collaborating with the higher education institutions and other organizations engaged in researching critical educational issues</w:t>
      </w:r>
    </w:p>
    <w:p w14:paraId="2306E43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A6E6FB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59BFC559"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2D02BE5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5D4C4B9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lastRenderedPageBreak/>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52FBFC93"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281579C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5AECBF99"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477F2C4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4a – The teacher leader facilitates the collection, analysis, and use of classroom- and school-based data to identify opportunities to improve curriculum, instruction, assessment, school organization, and school culture</w:t>
      </w:r>
    </w:p>
    <w:p w14:paraId="74D31FAC"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4b – The teacher leader engages in reflective dialog with colleagues based on observation of instruction, student work, and assessment data and helps make connections to research-based effective practices</w:t>
      </w:r>
    </w:p>
    <w:p w14:paraId="6272EEEF"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4c – The teacher leaders supports colleagues’ individual and collective reflection and professional growth by serving in roles such as mentor, coach, and content facilitator</w:t>
      </w:r>
    </w:p>
    <w:p w14:paraId="6E4544ED"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4d – The teacher leader serves as a team leader to harness the skills, expertise, and knowledge of colleagues to address curricular expectations and student learning needs</w:t>
      </w:r>
    </w:p>
    <w:p w14:paraId="72722CD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12EE79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4f – The teacher leader promotes instructional strategies that address issues of diversity and equity in the classroom and ensures that individual student learning needs remain the central focus of instruction</w:t>
      </w:r>
    </w:p>
    <w:p w14:paraId="1F7710E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5b – The teacher leader collaborates with colleagues in the design, implementation, scoring, and interpretation of student data to improve educational practice and student learning</w:t>
      </w:r>
    </w:p>
    <w:p w14:paraId="35CF41BC"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5c – The teacher leader creates a climate of trust and critical reflection in order to engage colleagues in challenging conversations about student learning data that lead to solutions to identified issues </w:t>
      </w:r>
    </w:p>
    <w:p w14:paraId="6B199366"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5d – The teacher leader works with colleagues to use assessment and data findings to promote changes in instructional practices or organizational structures to improve student learning </w:t>
      </w:r>
    </w:p>
    <w:p w14:paraId="4F38A28B"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7b – The teacher leader works with colleagues to identify and use research to advocate for teaching and learning processes that meet the needs of all students</w:t>
      </w:r>
    </w:p>
    <w:p w14:paraId="4AC09D5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5A5FF8B4" w14:textId="77777777" w:rsidR="001F691B" w:rsidRPr="00420EBA" w:rsidRDefault="001F691B" w:rsidP="001F691B">
      <w:pPr>
        <w:pStyle w:val="Heading3"/>
        <w:rPr>
          <w:color w:val="auto"/>
        </w:rPr>
      </w:pPr>
      <w:r w:rsidRPr="00420EBA">
        <w:rPr>
          <w:rStyle w:val="SubtleEmphasis"/>
          <w:color w:val="auto"/>
        </w:rPr>
        <w:t xml:space="preserve">PLP Component D: </w:t>
      </w:r>
      <w:r w:rsidRPr="00420EBA">
        <w:rPr>
          <w:color w:val="auto"/>
        </w:rPr>
        <w:t>Using the Professional Learning Action Plan (PLP Component A developed in EDCI 702), candidates will identify a need that can be impacted through professional learning, design and publish a Professional Learning Module addressing that need.</w:t>
      </w:r>
    </w:p>
    <w:p w14:paraId="2ED4E7C9" w14:textId="77777777" w:rsidR="001F691B" w:rsidRPr="00420EBA" w:rsidRDefault="001F691B" w:rsidP="001F691B">
      <w:pPr>
        <w:pStyle w:val="Heading3"/>
        <w:rPr>
          <w:rFonts w:cstheme="majorHAnsi"/>
          <w:color w:val="auto"/>
        </w:rPr>
      </w:pPr>
      <w:r w:rsidRPr="00420EBA">
        <w:rPr>
          <w:rFonts w:cstheme="majorHAnsi"/>
          <w:color w:val="auto"/>
        </w:rPr>
        <w:t xml:space="preserve">As part of a collaborative team, candidates will publish a Professional Learning Module based on a </w:t>
      </w:r>
      <w:r w:rsidRPr="00420EBA">
        <w:rPr>
          <w:rFonts w:cstheme="majorHAnsi"/>
          <w:color w:val="auto"/>
          <w:shd w:val="clear" w:color="auto" w:fill="FFFFFF"/>
        </w:rPr>
        <w:t>cycle of inquiry developed by the </w:t>
      </w:r>
      <w:r w:rsidR="00C55436">
        <w:fldChar w:fldCharType="begin"/>
      </w:r>
      <w:r w:rsidR="00C55436">
        <w:instrText xml:space="preserve"> HYPERLINK "https://www.nap.edu/openbook.php?isbn=0309070368" \t "_blank" </w:instrText>
      </w:r>
      <w:r w:rsidR="00C55436">
        <w:fldChar w:fldCharType="separate"/>
      </w:r>
      <w:r w:rsidRPr="00420EBA">
        <w:rPr>
          <w:rFonts w:cstheme="majorHAnsi"/>
          <w:color w:val="auto"/>
          <w:u w:val="single"/>
          <w:bdr w:val="none" w:sz="0" w:space="0" w:color="auto" w:frame="1"/>
          <w:shd w:val="clear" w:color="auto" w:fill="FFFFFF"/>
        </w:rPr>
        <w:t>Committee on Developments in the Science of Learning</w:t>
      </w:r>
      <w:r w:rsidR="00C55436">
        <w:rPr>
          <w:rFonts w:cstheme="majorHAnsi"/>
          <w:color w:val="auto"/>
          <w:u w:val="single"/>
          <w:bdr w:val="none" w:sz="0" w:space="0" w:color="auto" w:frame="1"/>
          <w:shd w:val="clear" w:color="auto" w:fill="FFFFFF"/>
        </w:rPr>
        <w:fldChar w:fldCharType="end"/>
      </w:r>
      <w:r w:rsidRPr="00420EBA">
        <w:rPr>
          <w:rFonts w:cstheme="majorHAnsi"/>
          <w:color w:val="auto"/>
          <w:shd w:val="clear" w:color="auto" w:fill="FFFFFF"/>
        </w:rPr>
        <w:t xml:space="preserve"> and consist of challenge, initial thoughts, perspectives and resources, assessment and wrap up. </w:t>
      </w:r>
      <w:r w:rsidRPr="00420EBA">
        <w:rPr>
          <w:rFonts w:cstheme="majorHAnsi"/>
          <w:color w:val="auto"/>
        </w:rPr>
        <w:t xml:space="preserve">After publication, candidates will evaluate colleagues’ professional learning modules for effective curriculum construction and design principles. </w:t>
      </w:r>
      <w:r w:rsidRPr="00420EBA">
        <w:rPr>
          <w:color w:val="auto"/>
        </w:rPr>
        <w:t>Work of the candidate and evidence submitted should result in the following:</w:t>
      </w:r>
    </w:p>
    <w:p w14:paraId="38CCCE0E" w14:textId="77777777" w:rsidR="001F691B" w:rsidRDefault="001F691B" w:rsidP="001F691B">
      <w:pPr>
        <w:pStyle w:val="ListParagraph"/>
        <w:numPr>
          <w:ilvl w:val="0"/>
          <w:numId w:val="10"/>
        </w:numPr>
      </w:pPr>
      <w:r>
        <w:t>Rationale for topic selection based on identified district needs</w:t>
      </w:r>
    </w:p>
    <w:p w14:paraId="2409C63B" w14:textId="77777777" w:rsidR="001F691B" w:rsidRDefault="001F691B" w:rsidP="001F691B">
      <w:pPr>
        <w:pStyle w:val="ListParagraph"/>
        <w:numPr>
          <w:ilvl w:val="0"/>
          <w:numId w:val="10"/>
        </w:numPr>
      </w:pPr>
      <w:r>
        <w:t>Goals and objectives aligned to rationale and module components</w:t>
      </w:r>
    </w:p>
    <w:p w14:paraId="2606826D" w14:textId="77777777" w:rsidR="001F691B" w:rsidRDefault="001F691B" w:rsidP="001F691B">
      <w:pPr>
        <w:pStyle w:val="ListParagraph"/>
        <w:numPr>
          <w:ilvl w:val="0"/>
          <w:numId w:val="10"/>
        </w:numPr>
      </w:pPr>
      <w:r>
        <w:t>An engaging, realistic, and relevant challenge for the adult learner</w:t>
      </w:r>
    </w:p>
    <w:p w14:paraId="62C663E4" w14:textId="77777777" w:rsidR="001F691B" w:rsidRDefault="001F691B" w:rsidP="001F691B">
      <w:pPr>
        <w:pStyle w:val="ListParagraph"/>
        <w:numPr>
          <w:ilvl w:val="0"/>
          <w:numId w:val="10"/>
        </w:numPr>
      </w:pPr>
      <w:r>
        <w:lastRenderedPageBreak/>
        <w:t>An initial thoughts section consisting of questions allowing the adult learner to explore and consider prior knowledge and aligned to the module goals and objectives</w:t>
      </w:r>
    </w:p>
    <w:p w14:paraId="6FF308ED" w14:textId="77777777" w:rsidR="001F691B" w:rsidRDefault="001F691B" w:rsidP="001F691B">
      <w:pPr>
        <w:pStyle w:val="ListParagraph"/>
        <w:numPr>
          <w:ilvl w:val="0"/>
          <w:numId w:val="10"/>
        </w:numPr>
      </w:pPr>
      <w:r>
        <w:t>A perspectives and resources section aligned to module goals and objectives, varied in presentation, and research-based</w:t>
      </w:r>
    </w:p>
    <w:p w14:paraId="59AA69E7" w14:textId="77777777" w:rsidR="001F691B" w:rsidRDefault="001F691B" w:rsidP="001F691B">
      <w:pPr>
        <w:pStyle w:val="ListParagraph"/>
        <w:numPr>
          <w:ilvl w:val="0"/>
          <w:numId w:val="10"/>
        </w:numPr>
      </w:pPr>
      <w:r>
        <w:t>An assessment section considering various cognitive processes and aligned to the perspectives and resources presented</w:t>
      </w:r>
    </w:p>
    <w:p w14:paraId="79AD9BDB" w14:textId="77777777" w:rsidR="001F691B" w:rsidRDefault="001F691B" w:rsidP="001F691B">
      <w:pPr>
        <w:pStyle w:val="ListParagraph"/>
        <w:numPr>
          <w:ilvl w:val="0"/>
          <w:numId w:val="10"/>
        </w:numPr>
      </w:pPr>
      <w:r>
        <w:t>A wrap-up section summarizing information presented and asking the learner to reconsider their initial thoughts on the challenge</w:t>
      </w:r>
    </w:p>
    <w:p w14:paraId="144111B4" w14:textId="77777777" w:rsidR="001F691B" w:rsidRDefault="001F691B" w:rsidP="001F691B">
      <w:pPr>
        <w:pStyle w:val="ListParagraph"/>
        <w:numPr>
          <w:ilvl w:val="0"/>
          <w:numId w:val="10"/>
        </w:numPr>
      </w:pPr>
      <w:r>
        <w:t>Material and experiences that are learner centered, knowledge centered, assessment centered, and community centered (Committee on Developments in the Science of Learning, 2000)</w:t>
      </w:r>
    </w:p>
    <w:p w14:paraId="1F50E4A9" w14:textId="77777777" w:rsidR="001F691B" w:rsidRPr="00420EBA" w:rsidRDefault="001F691B" w:rsidP="001F691B">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7D60D8B2" w14:textId="77777777" w:rsidR="001F691B" w:rsidRPr="00710735" w:rsidRDefault="001F691B" w:rsidP="001F691B">
      <w:pPr>
        <w:pStyle w:val="ListParagraph"/>
        <w:numPr>
          <w:ilvl w:val="0"/>
          <w:numId w:val="13"/>
        </w:numPr>
        <w:rPr>
          <w:sz w:val="18"/>
          <w:szCs w:val="18"/>
        </w:rPr>
      </w:pPr>
      <w:r w:rsidRPr="00710735">
        <w:rPr>
          <w:sz w:val="18"/>
          <w:szCs w:val="18"/>
        </w:rPr>
        <w:t>1a – The teacher leader utilizes group processes to help colleagues1 work collaboratively to solve problems, make decisions, manage conflict, and promote meaningful change</w:t>
      </w:r>
    </w:p>
    <w:p w14:paraId="07661270" w14:textId="77777777" w:rsidR="001F691B" w:rsidRPr="00710735" w:rsidRDefault="001F691B" w:rsidP="001F691B">
      <w:pPr>
        <w:pStyle w:val="ListParagraph"/>
        <w:numPr>
          <w:ilvl w:val="0"/>
          <w:numId w:val="13"/>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71DE0A35" w14:textId="77777777" w:rsidR="001F691B" w:rsidRPr="00710735" w:rsidRDefault="001F691B" w:rsidP="001F691B">
      <w:pPr>
        <w:pStyle w:val="ListParagraph"/>
        <w:numPr>
          <w:ilvl w:val="0"/>
          <w:numId w:val="13"/>
        </w:numPr>
        <w:rPr>
          <w:sz w:val="18"/>
          <w:szCs w:val="18"/>
        </w:rPr>
      </w:pPr>
      <w:r w:rsidRPr="00710735">
        <w:rPr>
          <w:sz w:val="18"/>
          <w:szCs w:val="18"/>
        </w:rPr>
        <w:t>1c – The teacher leader employs facilitation skills to create trust among colleagues, develop collective wisdom, build ownership and action that supports student learning</w:t>
      </w:r>
    </w:p>
    <w:p w14:paraId="6E3A83F2" w14:textId="77777777" w:rsidR="001F691B" w:rsidRPr="00710735" w:rsidRDefault="001F691B" w:rsidP="001F691B">
      <w:pPr>
        <w:pStyle w:val="ListParagraph"/>
        <w:numPr>
          <w:ilvl w:val="0"/>
          <w:numId w:val="13"/>
        </w:numPr>
        <w:rPr>
          <w:sz w:val="18"/>
          <w:szCs w:val="18"/>
        </w:rPr>
      </w:pPr>
      <w:r w:rsidRPr="00710735">
        <w:rPr>
          <w:sz w:val="18"/>
          <w:szCs w:val="18"/>
        </w:rPr>
        <w:t>1d – The teacher leader strives to create an inclusive culture where diverse perspectives are welcomed in addressing challenges</w:t>
      </w:r>
    </w:p>
    <w:p w14:paraId="55E4BBF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1e</w:t>
      </w:r>
      <w:r w:rsidRPr="00710735">
        <w:rPr>
          <w:rFonts w:eastAsia="Times New Roman" w:cstheme="minorHAnsi"/>
          <w:color w:val="000000"/>
          <w:sz w:val="18"/>
          <w:szCs w:val="18"/>
        </w:rPr>
        <w:t xml:space="preserve"> – The teacher leader uses knowledge and understanding of different backgrounds, ethnicities, cultures, and languages to promote effective interactions among colleagues </w:t>
      </w:r>
    </w:p>
    <w:p w14:paraId="430B157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2a – The teacher leader assists colleagues in accessing and using research in order to select appropriate strategies to improve student learning</w:t>
      </w:r>
    </w:p>
    <w:p w14:paraId="1B428AC9" w14:textId="77777777" w:rsidR="001F691B" w:rsidRPr="00710735" w:rsidRDefault="001F691B" w:rsidP="001F691B">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62D308B9" w14:textId="77777777" w:rsidR="001F691B" w:rsidRPr="00710735" w:rsidRDefault="001F691B" w:rsidP="001F691B">
      <w:pPr>
        <w:pStyle w:val="ListParagraph"/>
        <w:numPr>
          <w:ilvl w:val="0"/>
          <w:numId w:val="13"/>
        </w:numPr>
        <w:rPr>
          <w:sz w:val="18"/>
          <w:szCs w:val="18"/>
        </w:rPr>
      </w:pPr>
      <w:r w:rsidRPr="00710735">
        <w:rPr>
          <w:sz w:val="18"/>
          <w:szCs w:val="18"/>
        </w:rPr>
        <w:t>2d – The teacher leader supports colleagues in collaborating with the higher education institutions and other organizations engaged in researching critical educational issues</w:t>
      </w:r>
    </w:p>
    <w:p w14:paraId="55029AE4"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5FFCF611"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3b</w:t>
      </w:r>
      <w:r w:rsidRPr="00710735">
        <w:rPr>
          <w:rFonts w:eastAsia="Times New Roman" w:cstheme="minorHAnsi"/>
          <w:color w:val="000000"/>
          <w:sz w:val="18"/>
          <w:szCs w:val="18"/>
        </w:rPr>
        <w:t xml:space="preserve"> – The teacher leader uses information about adult learning to respond to the diverse learning needs of colleagues by identifying, promoting, and facilitating varied and differentiated professional learning</w:t>
      </w:r>
    </w:p>
    <w:p w14:paraId="0678D0D5"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3c – The teacher leader f</w:t>
      </w:r>
      <w:r w:rsidRPr="00710735">
        <w:rPr>
          <w:rFonts w:eastAsia="Times New Roman" w:cstheme="minorHAnsi"/>
          <w:color w:val="000000"/>
          <w:sz w:val="18"/>
          <w:szCs w:val="18"/>
        </w:rPr>
        <w:t>acilitates professional learning among colleagues</w:t>
      </w:r>
    </w:p>
    <w:p w14:paraId="63F0290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3d – The teacher leader i</w:t>
      </w:r>
      <w:r w:rsidRPr="00710735">
        <w:rPr>
          <w:rFonts w:eastAsia="Times New Roman" w:cstheme="minorHAnsi"/>
          <w:color w:val="000000"/>
          <w:sz w:val="18"/>
          <w:szCs w:val="18"/>
        </w:rPr>
        <w:t>dentifies and uses appropriate technologies to promote collaborative and differentiated professional learning</w:t>
      </w:r>
    </w:p>
    <w:p w14:paraId="0F622352"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3e – The teacher leader w</w:t>
      </w:r>
      <w:r w:rsidRPr="00710735">
        <w:rPr>
          <w:rFonts w:eastAsia="Times New Roman" w:cstheme="minorHAnsi"/>
          <w:color w:val="000000"/>
          <w:sz w:val="18"/>
          <w:szCs w:val="18"/>
        </w:rPr>
        <w:t>orks with colleagues to collect, analyze, and disseminate data related to the quality of professional learning and its effect on teaching and student learning</w:t>
      </w:r>
    </w:p>
    <w:p w14:paraId="42F1C25A"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3f – The teacher leader a</w:t>
      </w:r>
      <w:r w:rsidRPr="00710735">
        <w:rPr>
          <w:rFonts w:eastAsia="Times New Roman" w:cstheme="minorHAnsi"/>
          <w:color w:val="000000"/>
          <w:sz w:val="18"/>
          <w:szCs w:val="18"/>
        </w:rPr>
        <w:t>dvocates for sufficient preparation, time, and support for colleagues to work in teams to engage in job-embedded professional learning</w:t>
      </w:r>
    </w:p>
    <w:p w14:paraId="4FB9CE10"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3g – The teacher leader p</w:t>
      </w:r>
      <w:r w:rsidRPr="00710735">
        <w:rPr>
          <w:rFonts w:eastAsia="Times New Roman" w:cstheme="minorHAnsi"/>
          <w:color w:val="000000"/>
          <w:sz w:val="18"/>
          <w:szCs w:val="18"/>
        </w:rPr>
        <w:t>rovides constructive feedback to colleagues to strengthen teaching practice and improve student learning</w:t>
      </w:r>
    </w:p>
    <w:p w14:paraId="26230DB6" w14:textId="77777777" w:rsidR="001F691B" w:rsidRPr="00710735" w:rsidRDefault="001F691B" w:rsidP="001F691B">
      <w:pPr>
        <w:pStyle w:val="ListParagraph"/>
        <w:numPr>
          <w:ilvl w:val="0"/>
          <w:numId w:val="13"/>
        </w:numPr>
        <w:rPr>
          <w:rFonts w:cstheme="minorHAnsi"/>
          <w:sz w:val="18"/>
          <w:szCs w:val="18"/>
        </w:rPr>
      </w:pPr>
      <w:r w:rsidRPr="00710735">
        <w:rPr>
          <w:rFonts w:cstheme="minorHAnsi"/>
          <w:sz w:val="18"/>
          <w:szCs w:val="18"/>
        </w:rPr>
        <w:t>3h – The teacher leader u</w:t>
      </w:r>
      <w:r w:rsidRPr="00710735">
        <w:rPr>
          <w:rFonts w:eastAsia="Times New Roman" w:cstheme="minorHAnsi"/>
          <w:color w:val="000000"/>
          <w:sz w:val="18"/>
          <w:szCs w:val="18"/>
        </w:rPr>
        <w:t xml:space="preserve">ses information about emerging education, economic, and social trends in planning and facilitating professional learning </w:t>
      </w:r>
    </w:p>
    <w:p w14:paraId="29D1C70D" w14:textId="77777777" w:rsidR="001F691B" w:rsidRPr="00710735" w:rsidRDefault="001F691B" w:rsidP="001F691B">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FCDFF95" w14:textId="77777777" w:rsidR="001F691B" w:rsidRPr="00710735" w:rsidRDefault="001F691B" w:rsidP="001F691B">
      <w:pPr>
        <w:pStyle w:val="ListParagraph"/>
        <w:numPr>
          <w:ilvl w:val="0"/>
          <w:numId w:val="13"/>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4CD2EA5E" w14:textId="77777777" w:rsidR="001F691B" w:rsidRPr="00710735" w:rsidRDefault="001F691B" w:rsidP="001F691B">
      <w:pPr>
        <w:pStyle w:val="ListParagraph"/>
        <w:numPr>
          <w:ilvl w:val="0"/>
          <w:numId w:val="13"/>
        </w:numPr>
        <w:rPr>
          <w:sz w:val="18"/>
          <w:szCs w:val="18"/>
        </w:rPr>
      </w:pPr>
      <w:r w:rsidRPr="00710735">
        <w:rPr>
          <w:sz w:val="18"/>
          <w:szCs w:val="18"/>
        </w:rPr>
        <w:lastRenderedPageBreak/>
        <w:t>4c – The teacher leaders supports colleagues’ individual and collective reflection and professional growth by serving in roles such as mentor, coach, and content facilitator</w:t>
      </w:r>
    </w:p>
    <w:p w14:paraId="52760013" w14:textId="77777777" w:rsidR="001F691B" w:rsidRPr="00710735" w:rsidRDefault="001F691B" w:rsidP="001F691B">
      <w:pPr>
        <w:pStyle w:val="ListParagraph"/>
        <w:numPr>
          <w:ilvl w:val="0"/>
          <w:numId w:val="13"/>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13EDB046" w14:textId="77777777" w:rsidR="001F691B" w:rsidRPr="00710735" w:rsidRDefault="001F691B" w:rsidP="001F691B">
      <w:pPr>
        <w:pStyle w:val="ListParagraph"/>
        <w:numPr>
          <w:ilvl w:val="0"/>
          <w:numId w:val="13"/>
        </w:numPr>
        <w:rPr>
          <w:sz w:val="18"/>
          <w:szCs w:val="18"/>
        </w:rPr>
      </w:pPr>
      <w:r w:rsidRPr="00710735">
        <w:rPr>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09018F7" w14:textId="77777777" w:rsidR="001F691B" w:rsidRPr="00710735" w:rsidRDefault="001F691B" w:rsidP="001F691B">
      <w:pPr>
        <w:pStyle w:val="ListParagraph"/>
        <w:numPr>
          <w:ilvl w:val="0"/>
          <w:numId w:val="13"/>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531A83A9" w14:textId="77777777" w:rsidR="001F691B" w:rsidRPr="00710735" w:rsidRDefault="001F691B" w:rsidP="001F691B">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B39D29F" w14:textId="77777777" w:rsidR="001F691B" w:rsidRPr="00710735" w:rsidRDefault="001F691B" w:rsidP="001F691B">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3451EAA4" w14:textId="77777777" w:rsidR="001F691B" w:rsidRPr="00710735" w:rsidRDefault="001F691B" w:rsidP="001F691B">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45A356FE" w14:textId="77777777" w:rsidR="001F691B" w:rsidRPr="00710735" w:rsidRDefault="001F691B" w:rsidP="001F691B">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264D17B4" w14:textId="77777777" w:rsidR="001F691B" w:rsidRPr="00710735" w:rsidRDefault="001F691B" w:rsidP="001F691B">
      <w:pPr>
        <w:pStyle w:val="ListParagraph"/>
        <w:numPr>
          <w:ilvl w:val="0"/>
          <w:numId w:val="13"/>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6932E87" w14:textId="77777777" w:rsidR="001F691B" w:rsidRPr="008F3F32" w:rsidRDefault="001F691B" w:rsidP="001F691B">
      <w:pPr>
        <w:pStyle w:val="ListParagraph"/>
        <w:rPr>
          <w:rStyle w:val="Strong"/>
        </w:rPr>
      </w:pPr>
    </w:p>
    <w:p w14:paraId="076CDE98" w14:textId="77777777" w:rsidR="001F691B" w:rsidRPr="00420EBA" w:rsidRDefault="001F691B" w:rsidP="001F691B">
      <w:pPr>
        <w:pStyle w:val="Heading3"/>
        <w:rPr>
          <w:rStyle w:val="Strong"/>
          <w:color w:val="auto"/>
        </w:rPr>
      </w:pPr>
      <w:r w:rsidRPr="00420EBA">
        <w:rPr>
          <w:rStyle w:val="Strong"/>
          <w:color w:val="auto"/>
        </w:rPr>
        <w:t>References</w:t>
      </w:r>
    </w:p>
    <w:p w14:paraId="76A40FE8" w14:textId="77777777" w:rsidR="001F691B" w:rsidRPr="00A5719E" w:rsidRDefault="001F691B" w:rsidP="001F691B">
      <w:pPr>
        <w:ind w:left="360" w:hanging="360"/>
      </w:pPr>
      <w:proofErr w:type="gramStart"/>
      <w:r>
        <w:t>Committee on Developments in the Science of Learning.</w:t>
      </w:r>
      <w:proofErr w:type="gramEnd"/>
      <w:r>
        <w:t xml:space="preserve"> (2000). </w:t>
      </w:r>
      <w:r>
        <w:rPr>
          <w:i/>
        </w:rPr>
        <w:t xml:space="preserve">How people learn: Brain, mind, experience, and school. </w:t>
      </w:r>
      <w:r>
        <w:t>Atlanta, GA: National Academies Press.</w:t>
      </w:r>
    </w:p>
    <w:p w14:paraId="2ACF1FF6" w14:textId="0F033B4F" w:rsidR="001F691B" w:rsidRDefault="001F691B">
      <w:r>
        <w:br w:type="page"/>
      </w:r>
    </w:p>
    <w:p w14:paraId="670DE823" w14:textId="77777777" w:rsidR="001F691B" w:rsidRDefault="001F691B" w:rsidP="001F691B">
      <w:pPr>
        <w:pStyle w:val="Title"/>
      </w:pPr>
      <w:r>
        <w:lastRenderedPageBreak/>
        <w:t>Curriculum Design Project (CDP)</w:t>
      </w:r>
    </w:p>
    <w:p w14:paraId="1B8F6607" w14:textId="77777777" w:rsidR="001F691B" w:rsidRDefault="001F691B" w:rsidP="001F691B">
      <w:pPr>
        <w:pStyle w:val="Heading1"/>
        <w:spacing w:before="360" w:after="120"/>
        <w:rPr>
          <w:rStyle w:val="Strong"/>
        </w:rPr>
      </w:pPr>
      <w:r w:rsidRPr="00074117">
        <w:rPr>
          <w:rStyle w:val="Strong"/>
        </w:rPr>
        <w:t>Description</w:t>
      </w:r>
    </w:p>
    <w:p w14:paraId="6749CFD1" w14:textId="77777777" w:rsidR="001F691B" w:rsidRDefault="001F691B" w:rsidP="001F691B">
      <w:pPr>
        <w:spacing w:after="120"/>
      </w:pPr>
      <w:r>
        <w:t>This project consists of facilitating faculty members in developing and implementing a rigorous curricular unit of study according to guidelines and process set forth by Ainsworth (2011). The unit will be based on identified district needs and will align standards, instruction, and assessment. Candidates will: ensure that the unit is built on a strong curricular foundation through work with standards and district data; facilitate a group to design at least one curricular unit from start to finish; and support the group in implementing and reflecting on a unit they have designed.</w:t>
      </w:r>
    </w:p>
    <w:p w14:paraId="15B66463" w14:textId="77777777" w:rsidR="001F691B" w:rsidRDefault="001F691B" w:rsidP="001F691B">
      <w:pPr>
        <w:pStyle w:val="Heading2"/>
      </w:pPr>
      <w:r>
        <w:t>Component A: Plan with a Strong Foundation</w:t>
      </w:r>
    </w:p>
    <w:p w14:paraId="1135ED2E" w14:textId="77777777" w:rsidR="001F691B" w:rsidRDefault="001F691B" w:rsidP="001F691B">
      <w:pPr>
        <w:spacing w:before="120"/>
      </w:pPr>
      <w:r>
        <w:t>This component of the project is completed in EDCI 704 and aligns with the following Teacher Leader Model Standards: 2a, 2b, 2d, 3c, 4a, 5d, and 7a. Using information from the district level CNA, candidates will facilitate a group of faculty members to ensure that the unit is built on a strong curricular foundation. This process includes prioritizing and aligning standards, naming units of study, assigning priority and supporting standards, preparing a pacing calendar, and constructing a unit-planning organizer.</w:t>
      </w:r>
    </w:p>
    <w:p w14:paraId="5CD8AE90" w14:textId="77777777" w:rsidR="001F691B" w:rsidRDefault="001F691B" w:rsidP="001F691B">
      <w:pPr>
        <w:pStyle w:val="Heading2"/>
      </w:pPr>
      <w:r>
        <w:t>Component B: Design Unit</w:t>
      </w:r>
    </w:p>
    <w:p w14:paraId="7FADB4A2" w14:textId="77777777" w:rsidR="001F691B" w:rsidRDefault="001F691B" w:rsidP="001F691B">
      <w:pPr>
        <w:spacing w:before="120"/>
      </w:pPr>
      <w:r>
        <w:t>This component of the project is completed in EDCI 706 and aligns with the following Teacher Leader Model Standards: 1a, 1b, 1c, 1d, 2a, 2b, 3a, 4a, 4b, 4c, 4d, 4e, 4f, 5a, 5b, 7a, and 7b. Using the planning process begun in building the unit foundation, candidates will facilitate a group of faculty members to design at least one curricular unit from start to finish. The design product will include: “unwrapping” the unit priority standards; creating a graphic organizer displaying “unwrapped” concepts and skills; deciding big ideas and essential questions; creating an end-of-unit assessment; creating a unit pre-assessment; identifying additional vocabulary terms, interdisciplinary connections, and 21</w:t>
      </w:r>
      <w:r w:rsidRPr="00E27DFD">
        <w:rPr>
          <w:vertAlign w:val="superscript"/>
        </w:rPr>
        <w:t>st</w:t>
      </w:r>
      <w:r>
        <w:t xml:space="preserve"> century learning skills; planning engaging learning experiences; gathering resource materials; selecting high-impact instructional strategies; detailing the unit planning organizer; creating informal progress-monitoring checks; and writing the weekly plan/designing the daily lessons.</w:t>
      </w:r>
    </w:p>
    <w:p w14:paraId="45F7A163" w14:textId="77777777" w:rsidR="001F691B" w:rsidRDefault="001F691B" w:rsidP="001F691B">
      <w:pPr>
        <w:pStyle w:val="Heading2"/>
      </w:pPr>
      <w:r>
        <w:t>Component C: Implementation and Assessment</w:t>
      </w:r>
    </w:p>
    <w:p w14:paraId="47F73A97" w14:textId="77777777" w:rsidR="001F691B" w:rsidRPr="001D5F11" w:rsidRDefault="001F691B" w:rsidP="001F691B">
      <w:pPr>
        <w:spacing w:before="120"/>
      </w:pPr>
      <w:r>
        <w:t xml:space="preserve">This component of the project is completed in EDCI 708 and aligns with the following Teacher Leader Model Standards: 1a, 1b, 1c, 1d, 2b, 2d, 3g, 4a, 4b, 4c, 4d, 4e, 4f, 5a, 5b, 5c, and 5d. Using the unit designed in EDCI 706, candidates will support one or more faculty members in implementing the unit. This implementation process includes: introducing the unit of study to students; administering the unit pre-assessment; scoring and analyzing student data; deciding how to differentiate instruction; beginning to teach the unit; administering progress-monitoring checks; differentiating instruction based on progress-monitoring checks; scheduling a mid-unit evaluation of instructional strategies; </w:t>
      </w:r>
      <w:r>
        <w:lastRenderedPageBreak/>
        <w:t>continuing to teach the unit; continuing to modify and adjust instruction; administering an end-of-unit assessment; scoring and analyzing data; enriching, remediating, and intervening; and reflecting on the implementation process.</w:t>
      </w:r>
    </w:p>
    <w:p w14:paraId="7F767114" w14:textId="77777777" w:rsidR="001F691B" w:rsidRDefault="001F691B" w:rsidP="001F691B">
      <w:pPr>
        <w:pStyle w:val="Heading1"/>
      </w:pPr>
      <w:r>
        <w:t xml:space="preserve">Curriculum Design Project (CDP) </w:t>
      </w:r>
    </w:p>
    <w:p w14:paraId="7DDD1B9A" w14:textId="77777777" w:rsidR="001F691B" w:rsidRPr="00420EBA" w:rsidRDefault="001F691B" w:rsidP="001F691B">
      <w:pPr>
        <w:pStyle w:val="Heading2"/>
        <w:rPr>
          <w:color w:val="auto"/>
        </w:rPr>
      </w:pPr>
      <w:r w:rsidRPr="00420EBA">
        <w:rPr>
          <w:color w:val="auto"/>
        </w:rPr>
        <w:t>Proficiency Checklist</w:t>
      </w:r>
    </w:p>
    <w:p w14:paraId="2678DCDB" w14:textId="77777777" w:rsidR="001F691B" w:rsidRPr="00420EBA" w:rsidRDefault="001F691B" w:rsidP="001F691B">
      <w:pPr>
        <w:pStyle w:val="Subtitle"/>
        <w:rPr>
          <w:rStyle w:val="Emphasis"/>
          <w:color w:val="auto"/>
        </w:rPr>
      </w:pPr>
      <w:r w:rsidRPr="00420EBA">
        <w:rPr>
          <w:rStyle w:val="Emphasis"/>
          <w:color w:val="auto"/>
        </w:rPr>
        <w:t>In order to meet requirements in the CDP, the candidate should submit evidence of the following:</w:t>
      </w:r>
    </w:p>
    <w:p w14:paraId="05BD856B" w14:textId="77777777" w:rsidR="001F691B" w:rsidRPr="00420EBA" w:rsidRDefault="001F691B" w:rsidP="001F691B">
      <w:pPr>
        <w:rPr>
          <w:rStyle w:val="SubtleEmphasis"/>
          <w:color w:val="auto"/>
        </w:rPr>
      </w:pPr>
    </w:p>
    <w:p w14:paraId="52B414C4" w14:textId="77777777" w:rsidR="001F691B" w:rsidRPr="00420EBA" w:rsidRDefault="001F691B" w:rsidP="001F691B">
      <w:pPr>
        <w:pStyle w:val="Heading3"/>
        <w:rPr>
          <w:color w:val="auto"/>
        </w:rPr>
      </w:pPr>
      <w:r w:rsidRPr="00420EBA">
        <w:rPr>
          <w:rStyle w:val="SubtleEmphasis"/>
          <w:color w:val="auto"/>
        </w:rPr>
        <w:t xml:space="preserve">CDP Component A: </w:t>
      </w:r>
      <w:r w:rsidRPr="00420EBA">
        <w:rPr>
          <w:color w:val="auto"/>
        </w:rPr>
        <w:t xml:space="preserve">Using information from the district level CNA, candidates will facilitate a group of faculty members to implement the curriculum design process as set forth by Ainsworth (2011) beginning with ensuring that the unit is built on a strong curricular foundation. </w:t>
      </w:r>
    </w:p>
    <w:p w14:paraId="618D7433"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 group of faculty members addressing a particular content area within a grade level or subject. Work of the group and evidence submitted should result in the following:</w:t>
      </w:r>
    </w:p>
    <w:p w14:paraId="0AAFAFEF" w14:textId="77777777" w:rsidR="001F691B" w:rsidRDefault="001F691B" w:rsidP="001F691B">
      <w:pPr>
        <w:pStyle w:val="ListParagraph"/>
        <w:numPr>
          <w:ilvl w:val="0"/>
          <w:numId w:val="10"/>
        </w:numPr>
      </w:pPr>
      <w:r>
        <w:t>Prioritization and alignment of standards</w:t>
      </w:r>
    </w:p>
    <w:p w14:paraId="10FD0A6A" w14:textId="77777777" w:rsidR="001F691B" w:rsidRDefault="001F691B" w:rsidP="001F691B">
      <w:pPr>
        <w:pStyle w:val="ListParagraph"/>
        <w:numPr>
          <w:ilvl w:val="0"/>
          <w:numId w:val="10"/>
        </w:numPr>
      </w:pPr>
      <w:r>
        <w:t>Naming units of study</w:t>
      </w:r>
    </w:p>
    <w:p w14:paraId="56854CE3" w14:textId="77777777" w:rsidR="001F691B" w:rsidRDefault="001F691B" w:rsidP="001F691B">
      <w:pPr>
        <w:pStyle w:val="ListParagraph"/>
        <w:numPr>
          <w:ilvl w:val="0"/>
          <w:numId w:val="10"/>
        </w:numPr>
      </w:pPr>
      <w:r>
        <w:t>Assigning priority and supporting standards</w:t>
      </w:r>
    </w:p>
    <w:p w14:paraId="52E38C23" w14:textId="77777777" w:rsidR="001F691B" w:rsidRDefault="001F691B" w:rsidP="001F691B">
      <w:pPr>
        <w:pStyle w:val="ListParagraph"/>
        <w:numPr>
          <w:ilvl w:val="0"/>
          <w:numId w:val="10"/>
        </w:numPr>
      </w:pPr>
      <w:r>
        <w:t>Preparing a pacing calendar</w:t>
      </w:r>
    </w:p>
    <w:p w14:paraId="7E83F53A" w14:textId="77777777" w:rsidR="001F691B" w:rsidRDefault="001F691B" w:rsidP="001F691B">
      <w:pPr>
        <w:pStyle w:val="ListParagraph"/>
        <w:numPr>
          <w:ilvl w:val="0"/>
          <w:numId w:val="10"/>
        </w:numPr>
      </w:pPr>
      <w:r>
        <w:t>Constructing a unit planning organizer</w:t>
      </w:r>
    </w:p>
    <w:p w14:paraId="27639C18" w14:textId="77777777" w:rsidR="001F691B" w:rsidRPr="00420EBA" w:rsidRDefault="001F691B" w:rsidP="001F691B">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33681F75" w14:textId="77777777" w:rsidR="001F691B" w:rsidRPr="00710735" w:rsidRDefault="001F691B" w:rsidP="001F691B">
      <w:pPr>
        <w:pStyle w:val="ListParagraph"/>
        <w:numPr>
          <w:ilvl w:val="0"/>
          <w:numId w:val="8"/>
        </w:numPr>
        <w:rPr>
          <w:sz w:val="18"/>
          <w:szCs w:val="18"/>
        </w:rPr>
      </w:pPr>
      <w:r w:rsidRPr="00420EBA">
        <w:rPr>
          <w:sz w:val="18"/>
          <w:szCs w:val="18"/>
        </w:rPr>
        <w:t>2a - The teacher leader assists colleagues in accessing and using research in order to select</w:t>
      </w:r>
      <w:r w:rsidRPr="00710735">
        <w:rPr>
          <w:sz w:val="18"/>
          <w:szCs w:val="18"/>
        </w:rPr>
        <w:t xml:space="preserve"> appropriate strategies to improve student learning </w:t>
      </w:r>
    </w:p>
    <w:p w14:paraId="3C8BA412" w14:textId="77777777" w:rsidR="001F691B" w:rsidRPr="00710735" w:rsidRDefault="001F691B" w:rsidP="001F691B">
      <w:pPr>
        <w:pStyle w:val="ListParagraph"/>
        <w:numPr>
          <w:ilvl w:val="0"/>
          <w:numId w:val="8"/>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42214D7" w14:textId="77777777" w:rsidR="001F691B" w:rsidRPr="00710735" w:rsidRDefault="001F691B" w:rsidP="001F691B">
      <w:pPr>
        <w:pStyle w:val="ListParagraph"/>
        <w:numPr>
          <w:ilvl w:val="0"/>
          <w:numId w:val="8"/>
        </w:numPr>
        <w:rPr>
          <w:sz w:val="18"/>
          <w:szCs w:val="18"/>
        </w:rPr>
      </w:pPr>
      <w:r w:rsidRPr="00710735">
        <w:rPr>
          <w:sz w:val="18"/>
          <w:szCs w:val="18"/>
        </w:rPr>
        <w:t>2d – The teacher leader teaches and supports colleagues to collect, analyze, and communicate data from their classrooms to improve teaching and learning</w:t>
      </w:r>
    </w:p>
    <w:p w14:paraId="3A864ED4" w14:textId="77777777" w:rsidR="001F691B" w:rsidRPr="00710735" w:rsidRDefault="001F691B" w:rsidP="001F691B">
      <w:pPr>
        <w:pStyle w:val="ListParagraph"/>
        <w:numPr>
          <w:ilvl w:val="0"/>
          <w:numId w:val="8"/>
        </w:numPr>
        <w:rPr>
          <w:sz w:val="18"/>
          <w:szCs w:val="18"/>
        </w:rPr>
      </w:pPr>
      <w:r w:rsidRPr="00710735">
        <w:rPr>
          <w:sz w:val="18"/>
          <w:szCs w:val="18"/>
        </w:rPr>
        <w:t>3c – The teacher leader Facilitates professional learning among colleagues</w:t>
      </w:r>
    </w:p>
    <w:p w14:paraId="4D8AE2DF" w14:textId="77777777" w:rsidR="001F691B" w:rsidRPr="00710735" w:rsidRDefault="001F691B" w:rsidP="001F691B">
      <w:pPr>
        <w:pStyle w:val="ListParagraph"/>
        <w:numPr>
          <w:ilvl w:val="0"/>
          <w:numId w:val="8"/>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642E6644" w14:textId="77777777" w:rsidR="001F691B" w:rsidRPr="00710735" w:rsidRDefault="001F691B" w:rsidP="001F691B">
      <w:pPr>
        <w:pStyle w:val="ListParagraph"/>
        <w:numPr>
          <w:ilvl w:val="0"/>
          <w:numId w:val="8"/>
        </w:numPr>
        <w:rPr>
          <w:sz w:val="18"/>
          <w:szCs w:val="18"/>
        </w:rPr>
      </w:pPr>
      <w:r w:rsidRPr="00710735">
        <w:rPr>
          <w:sz w:val="18"/>
          <w:szCs w:val="18"/>
        </w:rPr>
        <w:t>5d – The teacher leader Works with colleagues to use assessment and data findings to promote changes in instructional practices or organizational structures to improve student learning</w:t>
      </w:r>
    </w:p>
    <w:p w14:paraId="63163610" w14:textId="77777777" w:rsidR="001F691B" w:rsidRPr="00710735" w:rsidRDefault="001F691B" w:rsidP="001F691B">
      <w:pPr>
        <w:pStyle w:val="ListParagraph"/>
        <w:numPr>
          <w:ilvl w:val="0"/>
          <w:numId w:val="8"/>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6624EB36" w14:textId="77777777" w:rsidR="001F691B" w:rsidRDefault="001F691B" w:rsidP="001F691B"/>
    <w:p w14:paraId="316069EF" w14:textId="77777777" w:rsidR="001F691B" w:rsidRPr="00420EBA" w:rsidRDefault="001F691B" w:rsidP="001F691B">
      <w:pPr>
        <w:pStyle w:val="Heading3"/>
        <w:rPr>
          <w:color w:val="auto"/>
        </w:rPr>
      </w:pPr>
      <w:r w:rsidRPr="00420EBA">
        <w:rPr>
          <w:rStyle w:val="SubtleEmphasis"/>
          <w:color w:val="auto"/>
        </w:rPr>
        <w:lastRenderedPageBreak/>
        <w:t xml:space="preserve">CDP Component B: </w:t>
      </w:r>
      <w:r w:rsidRPr="00420EBA">
        <w:rPr>
          <w:color w:val="auto"/>
        </w:rPr>
        <w:t>Using the planning process begun in building the unit foundation, candidates will facilitate a group of faculty members to design at least one curricular unit from start to finish.</w:t>
      </w:r>
    </w:p>
    <w:p w14:paraId="5ACCBE34"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 group of faculty members addressing a particular content area within a grade level or subject. Work of the group and evidence submitted should result in the following:</w:t>
      </w:r>
    </w:p>
    <w:p w14:paraId="7BA9BC8F" w14:textId="77777777" w:rsidR="001F691B" w:rsidRPr="00420EBA" w:rsidRDefault="001F691B" w:rsidP="001F691B">
      <w:pPr>
        <w:pStyle w:val="ListParagraph"/>
        <w:numPr>
          <w:ilvl w:val="0"/>
          <w:numId w:val="10"/>
        </w:numPr>
      </w:pPr>
      <w:r w:rsidRPr="00420EBA">
        <w:t>Unwrapping the unit priority standards</w:t>
      </w:r>
    </w:p>
    <w:p w14:paraId="39B3BAD4" w14:textId="77777777" w:rsidR="001F691B" w:rsidRPr="00420EBA" w:rsidRDefault="001F691B" w:rsidP="001F691B">
      <w:pPr>
        <w:pStyle w:val="ListParagraph"/>
        <w:numPr>
          <w:ilvl w:val="0"/>
          <w:numId w:val="10"/>
        </w:numPr>
      </w:pPr>
      <w:r w:rsidRPr="00420EBA">
        <w:t>Creating a graphic organizer displaying unwrapped concepts and skills</w:t>
      </w:r>
    </w:p>
    <w:p w14:paraId="3F131AAD" w14:textId="77777777" w:rsidR="001F691B" w:rsidRPr="00420EBA" w:rsidRDefault="001F691B" w:rsidP="001F691B">
      <w:pPr>
        <w:pStyle w:val="ListParagraph"/>
        <w:numPr>
          <w:ilvl w:val="0"/>
          <w:numId w:val="10"/>
        </w:numPr>
      </w:pPr>
      <w:r w:rsidRPr="00420EBA">
        <w:t>Deciding big ideas and essential questions</w:t>
      </w:r>
    </w:p>
    <w:p w14:paraId="5AF33982" w14:textId="77777777" w:rsidR="001F691B" w:rsidRDefault="001F691B" w:rsidP="001F691B">
      <w:pPr>
        <w:pStyle w:val="ListParagraph"/>
        <w:numPr>
          <w:ilvl w:val="0"/>
          <w:numId w:val="10"/>
        </w:numPr>
      </w:pPr>
      <w:r>
        <w:t>Creating an end-of-unit assessment</w:t>
      </w:r>
    </w:p>
    <w:p w14:paraId="3FF22830" w14:textId="77777777" w:rsidR="001F691B" w:rsidRDefault="001F691B" w:rsidP="001F691B">
      <w:pPr>
        <w:pStyle w:val="ListParagraph"/>
        <w:numPr>
          <w:ilvl w:val="0"/>
          <w:numId w:val="10"/>
        </w:numPr>
      </w:pPr>
      <w:r>
        <w:t>Creating a unit pre-assessment</w:t>
      </w:r>
    </w:p>
    <w:p w14:paraId="47FC8BDC" w14:textId="77777777" w:rsidR="001F691B" w:rsidRDefault="001F691B" w:rsidP="001F691B">
      <w:pPr>
        <w:pStyle w:val="ListParagraph"/>
        <w:numPr>
          <w:ilvl w:val="0"/>
          <w:numId w:val="10"/>
        </w:numPr>
      </w:pPr>
      <w:r>
        <w:t>Identifying additional vocabulary terms, interdisciplinary connections, and 21</w:t>
      </w:r>
      <w:r w:rsidRPr="00137518">
        <w:rPr>
          <w:vertAlign w:val="superscript"/>
        </w:rPr>
        <w:t>st</w:t>
      </w:r>
      <w:r>
        <w:t xml:space="preserve"> century learning skills</w:t>
      </w:r>
    </w:p>
    <w:p w14:paraId="3E8E4945" w14:textId="77777777" w:rsidR="001F691B" w:rsidRDefault="001F691B" w:rsidP="001F691B">
      <w:pPr>
        <w:pStyle w:val="ListParagraph"/>
        <w:numPr>
          <w:ilvl w:val="0"/>
          <w:numId w:val="10"/>
        </w:numPr>
      </w:pPr>
      <w:r>
        <w:t>Planning engaging learning experiences</w:t>
      </w:r>
    </w:p>
    <w:p w14:paraId="739DA771" w14:textId="77777777" w:rsidR="001F691B" w:rsidRDefault="001F691B" w:rsidP="001F691B">
      <w:pPr>
        <w:pStyle w:val="ListParagraph"/>
        <w:numPr>
          <w:ilvl w:val="0"/>
          <w:numId w:val="10"/>
        </w:numPr>
      </w:pPr>
      <w:r>
        <w:t>Gathering resource materials</w:t>
      </w:r>
    </w:p>
    <w:p w14:paraId="022D8FEB" w14:textId="77777777" w:rsidR="001F691B" w:rsidRDefault="001F691B" w:rsidP="001F691B">
      <w:pPr>
        <w:pStyle w:val="ListParagraph"/>
        <w:numPr>
          <w:ilvl w:val="0"/>
          <w:numId w:val="10"/>
        </w:numPr>
      </w:pPr>
      <w:r>
        <w:t>Selecting high-impact instructional strategies</w:t>
      </w:r>
    </w:p>
    <w:p w14:paraId="28F6D335" w14:textId="77777777" w:rsidR="001F691B" w:rsidRDefault="001F691B" w:rsidP="001F691B">
      <w:pPr>
        <w:pStyle w:val="ListParagraph"/>
        <w:numPr>
          <w:ilvl w:val="0"/>
          <w:numId w:val="10"/>
        </w:numPr>
      </w:pPr>
      <w:r>
        <w:t>Detailing the unit planning organizer</w:t>
      </w:r>
    </w:p>
    <w:p w14:paraId="201171DF" w14:textId="77777777" w:rsidR="001F691B" w:rsidRDefault="001F691B" w:rsidP="001F691B">
      <w:pPr>
        <w:pStyle w:val="ListParagraph"/>
        <w:numPr>
          <w:ilvl w:val="0"/>
          <w:numId w:val="10"/>
        </w:numPr>
      </w:pPr>
      <w:r>
        <w:t>Creating informal progress-monitoring checks</w:t>
      </w:r>
    </w:p>
    <w:p w14:paraId="584A4BC8" w14:textId="77777777" w:rsidR="001F691B" w:rsidRDefault="001F691B" w:rsidP="001F691B">
      <w:pPr>
        <w:pStyle w:val="ListParagraph"/>
        <w:numPr>
          <w:ilvl w:val="0"/>
          <w:numId w:val="10"/>
        </w:numPr>
      </w:pPr>
      <w:r>
        <w:t>Writing the weekly plan/designing the daily lessons</w:t>
      </w:r>
    </w:p>
    <w:p w14:paraId="354A1458" w14:textId="77777777" w:rsidR="001F691B" w:rsidRPr="00420EBA" w:rsidRDefault="001F691B" w:rsidP="001F691B">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75FB41E4" w14:textId="77777777" w:rsidR="001F691B" w:rsidRPr="00420EBA" w:rsidRDefault="001F691B" w:rsidP="001F691B">
      <w:pPr>
        <w:pStyle w:val="ListParagraph"/>
        <w:numPr>
          <w:ilvl w:val="0"/>
          <w:numId w:val="11"/>
        </w:numPr>
        <w:rPr>
          <w:sz w:val="18"/>
          <w:szCs w:val="18"/>
        </w:rPr>
      </w:pPr>
      <w:r w:rsidRPr="00420EBA">
        <w:rPr>
          <w:sz w:val="18"/>
          <w:szCs w:val="18"/>
        </w:rPr>
        <w:t>1a – The teacher leader utilizes group processes to help colleagues1 work collaboratively to solve problems, make decisions, manage conflict, and promote meaningful change</w:t>
      </w:r>
    </w:p>
    <w:p w14:paraId="431BC46F" w14:textId="77777777" w:rsidR="001F691B" w:rsidRPr="00710735" w:rsidRDefault="001F691B" w:rsidP="001F691B">
      <w:pPr>
        <w:pStyle w:val="ListParagraph"/>
        <w:numPr>
          <w:ilvl w:val="0"/>
          <w:numId w:val="11"/>
        </w:numPr>
        <w:rPr>
          <w:sz w:val="18"/>
          <w:szCs w:val="18"/>
        </w:rPr>
      </w:pPr>
      <w:r w:rsidRPr="00420EBA">
        <w:rPr>
          <w:sz w:val="18"/>
          <w:szCs w:val="18"/>
        </w:rPr>
        <w:t xml:space="preserve">1b – The teacher leader </w:t>
      </w:r>
      <w:r w:rsidRPr="00420EBA">
        <w:rPr>
          <w:bCs/>
          <w:sz w:val="18"/>
          <w:szCs w:val="18"/>
        </w:rPr>
        <w:t>models effective skills</w:t>
      </w:r>
      <w:r w:rsidRPr="00420EBA">
        <w:rPr>
          <w:sz w:val="18"/>
          <w:szCs w:val="18"/>
        </w:rPr>
        <w:t> in listening, presenting ideas, leading discussions,</w:t>
      </w:r>
      <w:r w:rsidRPr="00710735">
        <w:rPr>
          <w:sz w:val="18"/>
          <w:szCs w:val="18"/>
        </w:rPr>
        <w:t xml:space="preserve"> clarifying, mediating, and identifying the needs of self and others in order to advance shared goals and professional learning</w:t>
      </w:r>
    </w:p>
    <w:p w14:paraId="1B4BB2DD" w14:textId="77777777" w:rsidR="001F691B" w:rsidRPr="00710735" w:rsidRDefault="001F691B" w:rsidP="001F691B">
      <w:pPr>
        <w:pStyle w:val="ListParagraph"/>
        <w:numPr>
          <w:ilvl w:val="0"/>
          <w:numId w:val="11"/>
        </w:numPr>
        <w:rPr>
          <w:sz w:val="18"/>
          <w:szCs w:val="18"/>
        </w:rPr>
      </w:pPr>
      <w:r w:rsidRPr="00710735">
        <w:rPr>
          <w:sz w:val="18"/>
          <w:szCs w:val="18"/>
        </w:rPr>
        <w:t xml:space="preserve">1c – The teacher leader </w:t>
      </w:r>
      <w:r w:rsidRPr="00710735">
        <w:rPr>
          <w:bCs/>
          <w:sz w:val="18"/>
          <w:szCs w:val="18"/>
        </w:rPr>
        <w:t>employs facilitation skills</w:t>
      </w:r>
      <w:r w:rsidRPr="00710735">
        <w:rPr>
          <w:sz w:val="18"/>
          <w:szCs w:val="18"/>
        </w:rPr>
        <w:t> to create trust among colleagues, develop collective wisdom, build ownership and action that supports student learning</w:t>
      </w:r>
    </w:p>
    <w:p w14:paraId="42198846" w14:textId="77777777" w:rsidR="001F691B" w:rsidRPr="00710735" w:rsidRDefault="001F691B" w:rsidP="001F691B">
      <w:pPr>
        <w:pStyle w:val="ListParagraph"/>
        <w:numPr>
          <w:ilvl w:val="0"/>
          <w:numId w:val="11"/>
        </w:numPr>
        <w:rPr>
          <w:sz w:val="18"/>
          <w:szCs w:val="18"/>
        </w:rPr>
      </w:pPr>
      <w:r w:rsidRPr="00710735">
        <w:rPr>
          <w:sz w:val="18"/>
          <w:szCs w:val="18"/>
        </w:rPr>
        <w:t>1d – The teacher leader strives to create an inclusive culture where diverse perspectives are welcomed in addressing challenges</w:t>
      </w:r>
    </w:p>
    <w:p w14:paraId="688DC3EA" w14:textId="77777777" w:rsidR="001F691B" w:rsidRPr="00710735" w:rsidRDefault="001F691B" w:rsidP="001F691B">
      <w:pPr>
        <w:pStyle w:val="ListParagraph"/>
        <w:numPr>
          <w:ilvl w:val="0"/>
          <w:numId w:val="11"/>
        </w:numPr>
        <w:rPr>
          <w:sz w:val="18"/>
          <w:szCs w:val="18"/>
        </w:rPr>
      </w:pPr>
      <w:r w:rsidRPr="00710735">
        <w:rPr>
          <w:sz w:val="18"/>
          <w:szCs w:val="18"/>
        </w:rPr>
        <w:t>2a – The teacher leader assists colleagues in accessing and using research in order to select appropriate strategies to improve student learning</w:t>
      </w:r>
    </w:p>
    <w:p w14:paraId="21A1C3B9" w14:textId="77777777" w:rsidR="001F691B" w:rsidRPr="00710735" w:rsidRDefault="001F691B" w:rsidP="001F691B">
      <w:pPr>
        <w:pStyle w:val="ListParagraph"/>
        <w:numPr>
          <w:ilvl w:val="0"/>
          <w:numId w:val="11"/>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5DE5045" w14:textId="77777777" w:rsidR="001F691B" w:rsidRPr="00710735" w:rsidRDefault="001F691B" w:rsidP="001F691B">
      <w:pPr>
        <w:pStyle w:val="ListParagraph"/>
        <w:numPr>
          <w:ilvl w:val="0"/>
          <w:numId w:val="11"/>
        </w:numPr>
        <w:rPr>
          <w:sz w:val="18"/>
          <w:szCs w:val="18"/>
        </w:rPr>
      </w:pPr>
      <w:r w:rsidRPr="00710735">
        <w:rPr>
          <w:sz w:val="18"/>
          <w:szCs w:val="18"/>
        </w:rPr>
        <w:t>3a – The teacher leader collaborates with colleagues and school administrators to plan professional learning that is team-based, job-embedded, sustained over time, aligned with content standards, and linked to school/district improvement goals</w:t>
      </w:r>
    </w:p>
    <w:p w14:paraId="4CBA4C85" w14:textId="77777777" w:rsidR="001F691B" w:rsidRPr="00710735" w:rsidRDefault="001F691B" w:rsidP="001F691B">
      <w:pPr>
        <w:pStyle w:val="ListParagraph"/>
        <w:numPr>
          <w:ilvl w:val="0"/>
          <w:numId w:val="11"/>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221661E9" w14:textId="77777777" w:rsidR="001F691B" w:rsidRPr="00710735" w:rsidRDefault="001F691B" w:rsidP="001F691B">
      <w:pPr>
        <w:pStyle w:val="ListParagraph"/>
        <w:numPr>
          <w:ilvl w:val="0"/>
          <w:numId w:val="11"/>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4FB6E815" w14:textId="77777777" w:rsidR="001F691B" w:rsidRPr="00710735" w:rsidRDefault="001F691B" w:rsidP="001F691B">
      <w:pPr>
        <w:pStyle w:val="ListParagraph"/>
        <w:numPr>
          <w:ilvl w:val="0"/>
          <w:numId w:val="11"/>
        </w:numPr>
        <w:rPr>
          <w:sz w:val="18"/>
          <w:szCs w:val="18"/>
        </w:rPr>
      </w:pPr>
      <w:r w:rsidRPr="00710735">
        <w:rPr>
          <w:sz w:val="18"/>
          <w:szCs w:val="18"/>
        </w:rPr>
        <w:t>4c – The teacher leaders supports colleagues’ individual and collective reflection and professional growth by serving in roles such as mentor, coach, and content facilitator</w:t>
      </w:r>
    </w:p>
    <w:p w14:paraId="36F24F90" w14:textId="77777777" w:rsidR="001F691B" w:rsidRPr="00710735" w:rsidRDefault="001F691B" w:rsidP="001F691B">
      <w:pPr>
        <w:pStyle w:val="ListParagraph"/>
        <w:numPr>
          <w:ilvl w:val="0"/>
          <w:numId w:val="11"/>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08E30A4D" w14:textId="77777777" w:rsidR="001F691B" w:rsidRPr="00710735" w:rsidRDefault="001F691B" w:rsidP="001F691B">
      <w:pPr>
        <w:pStyle w:val="ListParagraph"/>
        <w:numPr>
          <w:ilvl w:val="0"/>
          <w:numId w:val="11"/>
        </w:numPr>
        <w:rPr>
          <w:sz w:val="18"/>
          <w:szCs w:val="18"/>
        </w:rPr>
      </w:pPr>
      <w:r w:rsidRPr="00710735">
        <w:rPr>
          <w:sz w:val="18"/>
          <w:szCs w:val="18"/>
        </w:rPr>
        <w:t xml:space="preserve">4e – The teacher leader uses knowledge of existing and emerging technologies to guide colleagues in helping students skillfully and appropriately navigate the universe of knowledge </w:t>
      </w:r>
      <w:r w:rsidRPr="00710735">
        <w:rPr>
          <w:sz w:val="18"/>
          <w:szCs w:val="18"/>
        </w:rPr>
        <w:lastRenderedPageBreak/>
        <w:t>available on the Internet, use social media to promote collaborative learning, and connect with people and resources around the globe</w:t>
      </w:r>
    </w:p>
    <w:p w14:paraId="090EEE4A" w14:textId="77777777" w:rsidR="001F691B" w:rsidRPr="00710735" w:rsidRDefault="001F691B" w:rsidP="001F691B">
      <w:pPr>
        <w:pStyle w:val="ListParagraph"/>
        <w:numPr>
          <w:ilvl w:val="0"/>
          <w:numId w:val="11"/>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1CD836D8" w14:textId="77777777" w:rsidR="001F691B" w:rsidRPr="00710735" w:rsidRDefault="001F691B" w:rsidP="001F691B">
      <w:pPr>
        <w:pStyle w:val="ListParagraph"/>
        <w:numPr>
          <w:ilvl w:val="0"/>
          <w:numId w:val="11"/>
        </w:numPr>
        <w:rPr>
          <w:sz w:val="18"/>
          <w:szCs w:val="18"/>
        </w:rPr>
      </w:pPr>
      <w:r w:rsidRPr="00710735">
        <w:rPr>
          <w:sz w:val="18"/>
          <w:szCs w:val="18"/>
        </w:rPr>
        <w:t>5a – The teacher leader increases the capacity of colleagues to identify and use multiple assessment tools aligned to state and local standards</w:t>
      </w:r>
    </w:p>
    <w:p w14:paraId="2DBCCB85" w14:textId="77777777" w:rsidR="001F691B" w:rsidRPr="00710735" w:rsidRDefault="001F691B" w:rsidP="001F691B">
      <w:pPr>
        <w:pStyle w:val="ListParagraph"/>
        <w:numPr>
          <w:ilvl w:val="0"/>
          <w:numId w:val="11"/>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3ED878FF" w14:textId="77777777" w:rsidR="001F691B" w:rsidRPr="00710735" w:rsidRDefault="001F691B" w:rsidP="001F691B">
      <w:pPr>
        <w:pStyle w:val="ListParagraph"/>
        <w:numPr>
          <w:ilvl w:val="0"/>
          <w:numId w:val="11"/>
        </w:numPr>
        <w:rPr>
          <w:sz w:val="18"/>
          <w:szCs w:val="18"/>
        </w:rPr>
      </w:pPr>
      <w:r w:rsidRPr="00710735">
        <w:rPr>
          <w:sz w:val="18"/>
          <w:szCs w:val="18"/>
        </w:rPr>
        <w:t>7a – The teacher leader shares information with colleagues within and/or beyond the district regarding how local, state, and national trends and policies can impact classroom practices and expectations for student learning</w:t>
      </w:r>
    </w:p>
    <w:p w14:paraId="11A693A6" w14:textId="77777777" w:rsidR="001F691B" w:rsidRPr="00710735" w:rsidRDefault="001F691B" w:rsidP="001F691B">
      <w:pPr>
        <w:pStyle w:val="ListParagraph"/>
        <w:numPr>
          <w:ilvl w:val="0"/>
          <w:numId w:val="11"/>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3E7B05F2" w14:textId="77777777" w:rsidR="001F691B" w:rsidRDefault="001F691B" w:rsidP="001F691B">
      <w:pPr>
        <w:rPr>
          <w:rStyle w:val="Strong"/>
        </w:rPr>
      </w:pPr>
    </w:p>
    <w:p w14:paraId="109FE910" w14:textId="77777777" w:rsidR="001F691B" w:rsidRPr="00420EBA" w:rsidRDefault="001F691B" w:rsidP="001F691B">
      <w:pPr>
        <w:pStyle w:val="Heading3"/>
        <w:rPr>
          <w:color w:val="auto"/>
        </w:rPr>
      </w:pPr>
      <w:r w:rsidRPr="00420EBA">
        <w:rPr>
          <w:rStyle w:val="SubtleEmphasis"/>
          <w:color w:val="auto"/>
        </w:rPr>
        <w:t xml:space="preserve">CDP Component C: </w:t>
      </w:r>
      <w:r w:rsidRPr="00420EBA">
        <w:rPr>
          <w:color w:val="auto"/>
        </w:rPr>
        <w:t>Using the unit designed in Component B, candidates will support one or more faculty members in implementing the unit.</w:t>
      </w:r>
    </w:p>
    <w:p w14:paraId="61BCBD9D" w14:textId="77777777" w:rsidR="001F691B" w:rsidRPr="00420EBA" w:rsidRDefault="001F691B" w:rsidP="001F691B">
      <w:pPr>
        <w:pStyle w:val="Heading3"/>
        <w:rPr>
          <w:color w:val="auto"/>
        </w:rPr>
      </w:pPr>
      <w:r w:rsidRPr="00420EBA">
        <w:rPr>
          <w:color w:val="auto"/>
        </w:rPr>
        <w:t>Candidates will submit a narrative with supporting evidence demonstrating facilitation of at least one faculty member in implementing the designed unit. Evidence submitted should demonstrate the following:</w:t>
      </w:r>
    </w:p>
    <w:p w14:paraId="20C30FB9" w14:textId="77777777" w:rsidR="001F691B" w:rsidRPr="00420EBA" w:rsidRDefault="001F691B" w:rsidP="001F691B">
      <w:pPr>
        <w:pStyle w:val="ListParagraph"/>
        <w:numPr>
          <w:ilvl w:val="0"/>
          <w:numId w:val="12"/>
        </w:numPr>
      </w:pPr>
      <w:r w:rsidRPr="00420EBA">
        <w:t>Introducing the unit of study to students</w:t>
      </w:r>
    </w:p>
    <w:p w14:paraId="763EDDF5" w14:textId="77777777" w:rsidR="001F691B" w:rsidRPr="00420EBA" w:rsidRDefault="001F691B" w:rsidP="001F691B">
      <w:pPr>
        <w:pStyle w:val="ListParagraph"/>
        <w:numPr>
          <w:ilvl w:val="0"/>
          <w:numId w:val="12"/>
        </w:numPr>
      </w:pPr>
      <w:r w:rsidRPr="00420EBA">
        <w:t>Administering the unit pre-assessment</w:t>
      </w:r>
    </w:p>
    <w:p w14:paraId="64D5F138" w14:textId="77777777" w:rsidR="001F691B" w:rsidRPr="00420EBA" w:rsidRDefault="001F691B" w:rsidP="001F691B">
      <w:pPr>
        <w:pStyle w:val="ListParagraph"/>
        <w:numPr>
          <w:ilvl w:val="0"/>
          <w:numId w:val="12"/>
        </w:numPr>
      </w:pPr>
      <w:r w:rsidRPr="00420EBA">
        <w:t>Scoring and analyzing student data</w:t>
      </w:r>
    </w:p>
    <w:p w14:paraId="7E93DCDD" w14:textId="77777777" w:rsidR="001F691B" w:rsidRPr="00420EBA" w:rsidRDefault="001F691B" w:rsidP="001F691B">
      <w:pPr>
        <w:pStyle w:val="ListParagraph"/>
        <w:numPr>
          <w:ilvl w:val="0"/>
          <w:numId w:val="12"/>
        </w:numPr>
      </w:pPr>
      <w:r w:rsidRPr="00420EBA">
        <w:t>Deciding how to differentiate instruction</w:t>
      </w:r>
    </w:p>
    <w:p w14:paraId="098CFD3B" w14:textId="77777777" w:rsidR="001F691B" w:rsidRDefault="001F691B" w:rsidP="001F691B">
      <w:pPr>
        <w:pStyle w:val="ListParagraph"/>
        <w:numPr>
          <w:ilvl w:val="0"/>
          <w:numId w:val="12"/>
        </w:numPr>
      </w:pPr>
      <w:r>
        <w:t>Beginning to teach the unit</w:t>
      </w:r>
    </w:p>
    <w:p w14:paraId="00DB6620" w14:textId="77777777" w:rsidR="001F691B" w:rsidRDefault="001F691B" w:rsidP="001F691B">
      <w:pPr>
        <w:pStyle w:val="ListParagraph"/>
        <w:numPr>
          <w:ilvl w:val="0"/>
          <w:numId w:val="12"/>
        </w:numPr>
      </w:pPr>
      <w:r>
        <w:t>Administering progress-monitoring checks</w:t>
      </w:r>
    </w:p>
    <w:p w14:paraId="7BE99B1C" w14:textId="77777777" w:rsidR="001F691B" w:rsidRDefault="001F691B" w:rsidP="001F691B">
      <w:pPr>
        <w:pStyle w:val="ListParagraph"/>
        <w:numPr>
          <w:ilvl w:val="0"/>
          <w:numId w:val="12"/>
        </w:numPr>
      </w:pPr>
      <w:r>
        <w:t>Differentiating instruction based on progress-monitoring checks</w:t>
      </w:r>
    </w:p>
    <w:p w14:paraId="4BF077EF" w14:textId="77777777" w:rsidR="001F691B" w:rsidRDefault="001F691B" w:rsidP="001F691B">
      <w:pPr>
        <w:pStyle w:val="ListParagraph"/>
        <w:numPr>
          <w:ilvl w:val="0"/>
          <w:numId w:val="12"/>
        </w:numPr>
      </w:pPr>
      <w:r>
        <w:t>Scheduling a mid-unit evaluation of instructional strategies</w:t>
      </w:r>
    </w:p>
    <w:p w14:paraId="6335ED74" w14:textId="77777777" w:rsidR="001F691B" w:rsidRDefault="001F691B" w:rsidP="001F691B">
      <w:pPr>
        <w:pStyle w:val="ListParagraph"/>
        <w:numPr>
          <w:ilvl w:val="0"/>
          <w:numId w:val="12"/>
        </w:numPr>
      </w:pPr>
      <w:r>
        <w:t>Continuing to teach the unit</w:t>
      </w:r>
    </w:p>
    <w:p w14:paraId="26E36EFB" w14:textId="77777777" w:rsidR="001F691B" w:rsidRDefault="001F691B" w:rsidP="001F691B">
      <w:pPr>
        <w:pStyle w:val="ListParagraph"/>
        <w:numPr>
          <w:ilvl w:val="0"/>
          <w:numId w:val="12"/>
        </w:numPr>
      </w:pPr>
      <w:r>
        <w:t>Continuing to modify and adjust instruction</w:t>
      </w:r>
    </w:p>
    <w:p w14:paraId="7E2565FA" w14:textId="77777777" w:rsidR="001F691B" w:rsidRDefault="001F691B" w:rsidP="001F691B">
      <w:pPr>
        <w:pStyle w:val="ListParagraph"/>
        <w:numPr>
          <w:ilvl w:val="0"/>
          <w:numId w:val="12"/>
        </w:numPr>
      </w:pPr>
      <w:r>
        <w:t>Administering an end-of-unit assessment</w:t>
      </w:r>
    </w:p>
    <w:p w14:paraId="7BC61D01" w14:textId="77777777" w:rsidR="001F691B" w:rsidRDefault="001F691B" w:rsidP="001F691B">
      <w:pPr>
        <w:pStyle w:val="ListParagraph"/>
        <w:numPr>
          <w:ilvl w:val="0"/>
          <w:numId w:val="12"/>
        </w:numPr>
      </w:pPr>
      <w:r>
        <w:t>Scoring and analyzing data</w:t>
      </w:r>
    </w:p>
    <w:p w14:paraId="7A53B2DC" w14:textId="77777777" w:rsidR="001F691B" w:rsidRDefault="001F691B" w:rsidP="001F691B">
      <w:pPr>
        <w:pStyle w:val="ListParagraph"/>
        <w:numPr>
          <w:ilvl w:val="0"/>
          <w:numId w:val="12"/>
        </w:numPr>
      </w:pPr>
      <w:r>
        <w:t>Enriching, remediating, and intervening</w:t>
      </w:r>
    </w:p>
    <w:p w14:paraId="780199BB" w14:textId="77777777" w:rsidR="001F691B" w:rsidRDefault="001F691B" w:rsidP="001F691B">
      <w:pPr>
        <w:pStyle w:val="ListParagraph"/>
        <w:numPr>
          <w:ilvl w:val="0"/>
          <w:numId w:val="12"/>
        </w:numPr>
      </w:pPr>
      <w:r>
        <w:t>Reflecting on the implementation process.</w:t>
      </w:r>
    </w:p>
    <w:p w14:paraId="707385DB" w14:textId="77777777" w:rsidR="001F691B" w:rsidRPr="00420EBA" w:rsidRDefault="001F691B" w:rsidP="001F691B">
      <w:pPr>
        <w:pStyle w:val="Heading3"/>
        <w:rPr>
          <w:rStyle w:val="Strong"/>
          <w:color w:val="auto"/>
        </w:rPr>
      </w:pPr>
      <w:r w:rsidRPr="00420EBA">
        <w:rPr>
          <w:rStyle w:val="Strong"/>
          <w:color w:val="auto"/>
        </w:rPr>
        <w:t>In addition to the above evidence, the candidate will prepare a summary statement noting how the component narrative and its supporting evidence meets the following functions of the Teacher Leader Model Standards:</w:t>
      </w:r>
    </w:p>
    <w:p w14:paraId="1AE30431" w14:textId="77777777" w:rsidR="001F691B" w:rsidRPr="00710735" w:rsidRDefault="001F691B" w:rsidP="001F691B">
      <w:pPr>
        <w:pStyle w:val="ListParagraph"/>
        <w:numPr>
          <w:ilvl w:val="0"/>
          <w:numId w:val="13"/>
        </w:numPr>
        <w:rPr>
          <w:sz w:val="18"/>
          <w:szCs w:val="18"/>
        </w:rPr>
      </w:pPr>
      <w:r w:rsidRPr="00710735">
        <w:rPr>
          <w:sz w:val="18"/>
          <w:szCs w:val="18"/>
        </w:rPr>
        <w:t>1a – The teacher leader utilizes group processes to help colleagues1 work collaboratively to solve problems, make decisions, manage conflict, and promote meaningful change</w:t>
      </w:r>
    </w:p>
    <w:p w14:paraId="1224995B" w14:textId="77777777" w:rsidR="001F691B" w:rsidRPr="00710735" w:rsidRDefault="001F691B" w:rsidP="001F691B">
      <w:pPr>
        <w:pStyle w:val="ListParagraph"/>
        <w:numPr>
          <w:ilvl w:val="0"/>
          <w:numId w:val="13"/>
        </w:numPr>
        <w:rPr>
          <w:sz w:val="18"/>
          <w:szCs w:val="18"/>
        </w:rPr>
      </w:pPr>
      <w:r w:rsidRPr="00710735">
        <w:rPr>
          <w:sz w:val="18"/>
          <w:szCs w:val="18"/>
        </w:rPr>
        <w:t>1b – The teacher leader models effective skills in listening, presenting ideas, leading discussions, clarifying, mediating, and identifying the needs of self and others in order to advance shared goals and professional learning</w:t>
      </w:r>
    </w:p>
    <w:p w14:paraId="211BEB76" w14:textId="77777777" w:rsidR="001F691B" w:rsidRPr="00710735" w:rsidRDefault="001F691B" w:rsidP="001F691B">
      <w:pPr>
        <w:pStyle w:val="ListParagraph"/>
        <w:numPr>
          <w:ilvl w:val="0"/>
          <w:numId w:val="13"/>
        </w:numPr>
        <w:rPr>
          <w:sz w:val="18"/>
          <w:szCs w:val="18"/>
        </w:rPr>
      </w:pPr>
      <w:r w:rsidRPr="00710735">
        <w:rPr>
          <w:sz w:val="18"/>
          <w:szCs w:val="18"/>
        </w:rPr>
        <w:t>1c – The teacher leader employs facilitation skills to create trust among colleagues, develop collective wisdom, build ownership and action that supports student learning</w:t>
      </w:r>
    </w:p>
    <w:p w14:paraId="4724D892" w14:textId="77777777" w:rsidR="001F691B" w:rsidRPr="00710735" w:rsidRDefault="001F691B" w:rsidP="001F691B">
      <w:pPr>
        <w:pStyle w:val="ListParagraph"/>
        <w:numPr>
          <w:ilvl w:val="0"/>
          <w:numId w:val="13"/>
        </w:numPr>
        <w:rPr>
          <w:sz w:val="18"/>
          <w:szCs w:val="18"/>
        </w:rPr>
      </w:pPr>
      <w:r w:rsidRPr="00710735">
        <w:rPr>
          <w:sz w:val="18"/>
          <w:szCs w:val="18"/>
        </w:rPr>
        <w:t>1d – The teacher leader strives to create an inclusive culture where diverse perspectives are welcomed in addressing challenges</w:t>
      </w:r>
    </w:p>
    <w:p w14:paraId="6B95368C" w14:textId="77777777" w:rsidR="001F691B" w:rsidRPr="00710735" w:rsidRDefault="001F691B" w:rsidP="001F691B">
      <w:pPr>
        <w:pStyle w:val="ListParagraph"/>
        <w:numPr>
          <w:ilvl w:val="0"/>
          <w:numId w:val="13"/>
        </w:numPr>
        <w:rPr>
          <w:sz w:val="18"/>
          <w:szCs w:val="18"/>
        </w:rPr>
      </w:pPr>
      <w:r w:rsidRPr="00710735">
        <w:rPr>
          <w:sz w:val="18"/>
          <w:szCs w:val="18"/>
        </w:rPr>
        <w:t>2b – The teacher leader facilitates the analysis of student learning data, collaborative interpretation of results, and application of findings to improve teaching and learning</w:t>
      </w:r>
    </w:p>
    <w:p w14:paraId="565A8D12" w14:textId="77777777" w:rsidR="001F691B" w:rsidRPr="00710735" w:rsidRDefault="001F691B" w:rsidP="001F691B">
      <w:pPr>
        <w:pStyle w:val="ListParagraph"/>
        <w:numPr>
          <w:ilvl w:val="0"/>
          <w:numId w:val="13"/>
        </w:numPr>
        <w:rPr>
          <w:sz w:val="18"/>
          <w:szCs w:val="18"/>
        </w:rPr>
      </w:pPr>
      <w:r w:rsidRPr="00710735">
        <w:rPr>
          <w:sz w:val="18"/>
          <w:szCs w:val="18"/>
        </w:rPr>
        <w:t>2d – The teacher leader supports colleagues in collaborating with the higher education institutions and other organizations engaged in researching critical educational issues</w:t>
      </w:r>
    </w:p>
    <w:p w14:paraId="6AE2E140" w14:textId="77777777" w:rsidR="001F691B" w:rsidRPr="00710735" w:rsidRDefault="001F691B" w:rsidP="001F691B">
      <w:pPr>
        <w:pStyle w:val="ListParagraph"/>
        <w:numPr>
          <w:ilvl w:val="0"/>
          <w:numId w:val="13"/>
        </w:numPr>
        <w:rPr>
          <w:sz w:val="18"/>
          <w:szCs w:val="18"/>
        </w:rPr>
      </w:pPr>
      <w:r w:rsidRPr="00710735">
        <w:rPr>
          <w:sz w:val="18"/>
          <w:szCs w:val="18"/>
        </w:rPr>
        <w:t>3c – The teacher leader facilitates professional learning among colleagues</w:t>
      </w:r>
    </w:p>
    <w:p w14:paraId="1CE83BCE" w14:textId="77777777" w:rsidR="001F691B" w:rsidRPr="00710735" w:rsidRDefault="001F691B" w:rsidP="001F691B">
      <w:pPr>
        <w:pStyle w:val="ListParagraph"/>
        <w:numPr>
          <w:ilvl w:val="0"/>
          <w:numId w:val="13"/>
        </w:numPr>
        <w:rPr>
          <w:sz w:val="18"/>
          <w:szCs w:val="18"/>
        </w:rPr>
      </w:pPr>
      <w:r w:rsidRPr="00710735">
        <w:rPr>
          <w:sz w:val="18"/>
          <w:szCs w:val="18"/>
        </w:rPr>
        <w:lastRenderedPageBreak/>
        <w:t xml:space="preserve">3g – The teacher leader provides constructive feedback to colleagues to strengthen teaching practice and improve student learning </w:t>
      </w:r>
    </w:p>
    <w:p w14:paraId="144B0283" w14:textId="77777777" w:rsidR="001F691B" w:rsidRPr="00710735" w:rsidRDefault="001F691B" w:rsidP="001F691B">
      <w:pPr>
        <w:pStyle w:val="ListParagraph"/>
        <w:numPr>
          <w:ilvl w:val="0"/>
          <w:numId w:val="13"/>
        </w:numPr>
        <w:rPr>
          <w:sz w:val="18"/>
          <w:szCs w:val="18"/>
        </w:rPr>
      </w:pPr>
      <w:r w:rsidRPr="00710735">
        <w:rPr>
          <w:sz w:val="18"/>
          <w:szCs w:val="18"/>
        </w:rPr>
        <w:t>4a – The teacher leader facilitates the collection, analysis, and use of classroom- and school-based data to identify opportunities to improve curriculum, instruction, assessment, school organization, and school culture</w:t>
      </w:r>
    </w:p>
    <w:p w14:paraId="1CAC29AB" w14:textId="77777777" w:rsidR="001F691B" w:rsidRPr="00710735" w:rsidRDefault="001F691B" w:rsidP="001F691B">
      <w:pPr>
        <w:pStyle w:val="ListParagraph"/>
        <w:numPr>
          <w:ilvl w:val="0"/>
          <w:numId w:val="13"/>
        </w:numPr>
        <w:rPr>
          <w:sz w:val="18"/>
          <w:szCs w:val="18"/>
        </w:rPr>
      </w:pPr>
      <w:r w:rsidRPr="00710735">
        <w:rPr>
          <w:sz w:val="18"/>
          <w:szCs w:val="18"/>
        </w:rPr>
        <w:t>4b – The teacher leader engages in reflective dialog with colleagues based on observation of instruction, student work, and assessment data and helps make connections to research-based effective practices</w:t>
      </w:r>
    </w:p>
    <w:p w14:paraId="13C742F1" w14:textId="77777777" w:rsidR="001F691B" w:rsidRPr="00710735" w:rsidRDefault="001F691B" w:rsidP="001F691B">
      <w:pPr>
        <w:pStyle w:val="ListParagraph"/>
        <w:numPr>
          <w:ilvl w:val="0"/>
          <w:numId w:val="13"/>
        </w:numPr>
        <w:rPr>
          <w:sz w:val="18"/>
          <w:szCs w:val="18"/>
        </w:rPr>
      </w:pPr>
      <w:r w:rsidRPr="00710735">
        <w:rPr>
          <w:sz w:val="18"/>
          <w:szCs w:val="18"/>
        </w:rPr>
        <w:t>4c – The teacher leaders supports colleagues’ individual and collective reflection and professional growth by serving in roles such as mentor, coach, and content facilitator</w:t>
      </w:r>
    </w:p>
    <w:p w14:paraId="5E5FC568" w14:textId="77777777" w:rsidR="001F691B" w:rsidRPr="00710735" w:rsidRDefault="001F691B" w:rsidP="001F691B">
      <w:pPr>
        <w:pStyle w:val="ListParagraph"/>
        <w:numPr>
          <w:ilvl w:val="0"/>
          <w:numId w:val="13"/>
        </w:numPr>
        <w:rPr>
          <w:sz w:val="18"/>
          <w:szCs w:val="18"/>
        </w:rPr>
      </w:pPr>
      <w:r w:rsidRPr="00710735">
        <w:rPr>
          <w:sz w:val="18"/>
          <w:szCs w:val="18"/>
        </w:rPr>
        <w:t>4d – The teacher leader serves as a team leader to harness the skills, expertise, and knowledge of colleagues to address curricular expectations and student learning needs</w:t>
      </w:r>
    </w:p>
    <w:p w14:paraId="1B2506EB" w14:textId="77777777" w:rsidR="001F691B" w:rsidRPr="00710735" w:rsidRDefault="001F691B" w:rsidP="001F691B">
      <w:pPr>
        <w:pStyle w:val="ListParagraph"/>
        <w:numPr>
          <w:ilvl w:val="0"/>
          <w:numId w:val="13"/>
        </w:numPr>
        <w:rPr>
          <w:sz w:val="18"/>
          <w:szCs w:val="18"/>
        </w:rPr>
      </w:pPr>
      <w:r w:rsidRPr="00710735">
        <w:rPr>
          <w:sz w:val="18"/>
          <w:szCs w:val="18"/>
        </w:rPr>
        <w:t>4e – The teacher leader 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76871A91" w14:textId="77777777" w:rsidR="001F691B" w:rsidRPr="00710735" w:rsidRDefault="001F691B" w:rsidP="001F691B">
      <w:pPr>
        <w:pStyle w:val="ListParagraph"/>
        <w:numPr>
          <w:ilvl w:val="0"/>
          <w:numId w:val="13"/>
        </w:numPr>
        <w:rPr>
          <w:sz w:val="18"/>
          <w:szCs w:val="18"/>
        </w:rPr>
      </w:pPr>
      <w:r w:rsidRPr="00710735">
        <w:rPr>
          <w:sz w:val="18"/>
          <w:szCs w:val="18"/>
        </w:rPr>
        <w:t>4f – The teacher leader promotes instructional strategies that address issues of diversity and equity in the classroom and ensures that individual student learning needs remain the central focus of instruction</w:t>
      </w:r>
    </w:p>
    <w:p w14:paraId="38132B88" w14:textId="77777777" w:rsidR="001F691B" w:rsidRPr="00710735" w:rsidRDefault="001F691B" w:rsidP="001F691B">
      <w:pPr>
        <w:pStyle w:val="ListParagraph"/>
        <w:numPr>
          <w:ilvl w:val="0"/>
          <w:numId w:val="13"/>
        </w:numPr>
        <w:rPr>
          <w:sz w:val="18"/>
          <w:szCs w:val="18"/>
        </w:rPr>
      </w:pPr>
      <w:r w:rsidRPr="00710735">
        <w:rPr>
          <w:sz w:val="18"/>
          <w:szCs w:val="18"/>
        </w:rPr>
        <w:t>5a – The teacher leader increases the capacity of colleagues to identify and use multiple assessment tools aligned to state and local standards</w:t>
      </w:r>
    </w:p>
    <w:p w14:paraId="5279C7D0" w14:textId="77777777" w:rsidR="001F691B" w:rsidRPr="00710735" w:rsidRDefault="001F691B" w:rsidP="001F691B">
      <w:pPr>
        <w:pStyle w:val="ListParagraph"/>
        <w:numPr>
          <w:ilvl w:val="0"/>
          <w:numId w:val="13"/>
        </w:numPr>
        <w:rPr>
          <w:sz w:val="18"/>
          <w:szCs w:val="18"/>
        </w:rPr>
      </w:pPr>
      <w:r w:rsidRPr="00710735">
        <w:rPr>
          <w:sz w:val="18"/>
          <w:szCs w:val="18"/>
        </w:rPr>
        <w:t>5b – The teacher leader collaborates with colleagues in the design, implementation, scoring, and interpretation of student data to improve educational practice and student learning</w:t>
      </w:r>
    </w:p>
    <w:p w14:paraId="24F35460" w14:textId="77777777" w:rsidR="001F691B" w:rsidRPr="00710735" w:rsidRDefault="001F691B" w:rsidP="001F691B">
      <w:pPr>
        <w:pStyle w:val="ListParagraph"/>
        <w:numPr>
          <w:ilvl w:val="0"/>
          <w:numId w:val="13"/>
        </w:numPr>
        <w:rPr>
          <w:sz w:val="18"/>
          <w:szCs w:val="18"/>
        </w:rPr>
      </w:pPr>
      <w:r w:rsidRPr="00710735">
        <w:rPr>
          <w:sz w:val="18"/>
          <w:szCs w:val="18"/>
        </w:rPr>
        <w:t xml:space="preserve">5c – The teacher leader creates a climate of trust and critical reflection in order to engage colleagues in challenging conversations about student learning data that lead to solutions to identified issues </w:t>
      </w:r>
    </w:p>
    <w:p w14:paraId="25F8AA3D" w14:textId="77777777" w:rsidR="001F691B" w:rsidRPr="00710735" w:rsidRDefault="001F691B" w:rsidP="001F691B">
      <w:pPr>
        <w:pStyle w:val="ListParagraph"/>
        <w:numPr>
          <w:ilvl w:val="0"/>
          <w:numId w:val="13"/>
        </w:numPr>
        <w:rPr>
          <w:sz w:val="18"/>
          <w:szCs w:val="18"/>
        </w:rPr>
      </w:pPr>
      <w:r w:rsidRPr="00710735">
        <w:rPr>
          <w:sz w:val="18"/>
          <w:szCs w:val="18"/>
        </w:rPr>
        <w:t xml:space="preserve">5d – The teacher leader works with colleagues to use assessment and data findings to promote changes in instructional practices or organizational structures to improve student learning </w:t>
      </w:r>
    </w:p>
    <w:p w14:paraId="4FA7A4F3" w14:textId="77777777" w:rsidR="001F691B" w:rsidRPr="00710735" w:rsidRDefault="001F691B" w:rsidP="001F691B">
      <w:pPr>
        <w:pStyle w:val="ListParagraph"/>
        <w:numPr>
          <w:ilvl w:val="0"/>
          <w:numId w:val="13"/>
        </w:numPr>
        <w:rPr>
          <w:sz w:val="18"/>
          <w:szCs w:val="18"/>
        </w:rPr>
      </w:pPr>
      <w:r w:rsidRPr="00710735">
        <w:rPr>
          <w:sz w:val="18"/>
          <w:szCs w:val="18"/>
        </w:rPr>
        <w:t>7b – The teacher leader works with colleagues to identify and use research to advocate for teaching and learning processes that meet the needs of all students</w:t>
      </w:r>
    </w:p>
    <w:p w14:paraId="6D6FE05B" w14:textId="77777777" w:rsidR="001F691B" w:rsidRPr="00710735" w:rsidRDefault="001F691B" w:rsidP="001F691B">
      <w:pPr>
        <w:pStyle w:val="ListParagraph"/>
        <w:numPr>
          <w:ilvl w:val="0"/>
          <w:numId w:val="13"/>
        </w:numPr>
        <w:rPr>
          <w:sz w:val="18"/>
          <w:szCs w:val="18"/>
        </w:rPr>
      </w:pPr>
      <w:r w:rsidRPr="00710735">
        <w:rPr>
          <w:sz w:val="18"/>
          <w:szCs w:val="18"/>
        </w:rPr>
        <w:t xml:space="preserve">7c – The teacher leader 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77FEFA57" w14:textId="77777777" w:rsidR="001F691B" w:rsidRPr="00710735" w:rsidRDefault="001F691B" w:rsidP="001F691B">
      <w:pPr>
        <w:pStyle w:val="ListParagraph"/>
        <w:rPr>
          <w:rStyle w:val="Strong"/>
          <w:sz w:val="18"/>
          <w:szCs w:val="18"/>
        </w:rPr>
      </w:pPr>
    </w:p>
    <w:p w14:paraId="0BD6E268" w14:textId="77777777" w:rsidR="001F691B" w:rsidRPr="008F3F32" w:rsidRDefault="001F691B" w:rsidP="001F691B">
      <w:pPr>
        <w:rPr>
          <w:rStyle w:val="Strong"/>
        </w:rPr>
      </w:pPr>
    </w:p>
    <w:p w14:paraId="0948EC80" w14:textId="77777777" w:rsidR="001F691B" w:rsidRPr="001F691B" w:rsidRDefault="001F691B" w:rsidP="001F691B">
      <w:pPr>
        <w:spacing w:before="120"/>
      </w:pPr>
    </w:p>
    <w:p w14:paraId="4DA5B102" w14:textId="77777777" w:rsidR="001F691B" w:rsidRPr="00074117" w:rsidRDefault="001F691B" w:rsidP="001F691B">
      <w:pPr>
        <w:spacing w:before="120"/>
      </w:pPr>
    </w:p>
    <w:p w14:paraId="688470A4" w14:textId="77777777" w:rsidR="001F691B" w:rsidRPr="00074117" w:rsidRDefault="001F691B" w:rsidP="001F691B"/>
    <w:p w14:paraId="3BE23864" w14:textId="77777777" w:rsidR="001F691B" w:rsidRPr="00074117" w:rsidRDefault="001F691B" w:rsidP="001F691B"/>
    <w:p w14:paraId="0A06FB47" w14:textId="77777777" w:rsidR="001F691B" w:rsidRPr="001F691B" w:rsidRDefault="001F691B" w:rsidP="001F691B"/>
    <w:p w14:paraId="545CF9D0" w14:textId="77777777" w:rsidR="00C844CB" w:rsidRDefault="00C844CB" w:rsidP="00C844CB">
      <w:pPr>
        <w:rPr>
          <w:i/>
        </w:rPr>
      </w:pPr>
    </w:p>
    <w:p w14:paraId="397071D9" w14:textId="77777777" w:rsidR="00710735" w:rsidRDefault="00710735">
      <w:pPr>
        <w:rPr>
          <w:rFonts w:asciiTheme="majorHAnsi" w:eastAsiaTheme="majorEastAsia" w:hAnsiTheme="majorHAnsi" w:cstheme="majorBidi"/>
          <w:b/>
          <w:bCs/>
          <w:color w:val="65756B" w:themeColor="accent1" w:themeShade="B5"/>
          <w:sz w:val="32"/>
          <w:szCs w:val="32"/>
        </w:rPr>
      </w:pPr>
      <w:r>
        <w:br w:type="page"/>
      </w:r>
    </w:p>
    <w:p w14:paraId="7C2B4EC6" w14:textId="55159E8D" w:rsidR="00375123" w:rsidRDefault="00375123" w:rsidP="00375123">
      <w:pPr>
        <w:pStyle w:val="Heading1"/>
      </w:pPr>
      <w:r>
        <w:lastRenderedPageBreak/>
        <w:t>Clinical Experience</w:t>
      </w:r>
    </w:p>
    <w:p w14:paraId="775D47EC" w14:textId="2AAC689F" w:rsidR="00375123" w:rsidRDefault="00710735" w:rsidP="008E6A5B">
      <w:pPr>
        <w:spacing w:line="276" w:lineRule="auto"/>
      </w:pPr>
      <w:r>
        <w:t>In the first semester of the EDCI program, candidates will be assigned to a University Clinical Experience Supervisor/Dissertation Coach. In addition, c</w:t>
      </w:r>
      <w:r w:rsidR="00375123">
        <w:t xml:space="preserve">andidates will work with a cooperating school system or other organization in </w:t>
      </w:r>
      <w:r>
        <w:t>a curriculum and instruction</w:t>
      </w:r>
      <w:r w:rsidR="00375123">
        <w:t xml:space="preserve"> leadership role</w:t>
      </w:r>
      <w:r w:rsidR="00C74FBF">
        <w:t>. The Site S</w:t>
      </w:r>
      <w:r>
        <w:t xml:space="preserve">upervisor for the clinical experience </w:t>
      </w:r>
      <w:r w:rsidR="00C74FBF">
        <w:t>will</w:t>
      </w:r>
      <w:r>
        <w:t xml:space="preserve"> be a superintendent or designee who has responsibilities for curriculum and instruction and </w:t>
      </w:r>
      <w:r w:rsidR="00C74FBF">
        <w:t>will</w:t>
      </w:r>
      <w:r>
        <w:t xml:space="preserve"> be identified by the candidate to the University Clinical Experience Supervisor/Dissertation Coach in the</w:t>
      </w:r>
      <w:r w:rsidR="007927CD">
        <w:t xml:space="preserve"> first semester of the program. </w:t>
      </w:r>
      <w:r w:rsidR="00C74FBF">
        <w:t xml:space="preserve">This identification of the Site Supervisor will include evidence of the Site Supervisor’s agreeing to serve as well as title and contact information. </w:t>
      </w:r>
      <w:r w:rsidR="007927CD">
        <w:t>Candidates working in the same district may collaborate in their clinical experience work and will be explicit about this collaboration in all submitted documentation.</w:t>
      </w:r>
    </w:p>
    <w:p w14:paraId="38B5A8EC" w14:textId="77777777" w:rsidR="007927CD" w:rsidRDefault="007927CD" w:rsidP="008E6A5B">
      <w:pPr>
        <w:spacing w:line="276" w:lineRule="auto"/>
      </w:pPr>
    </w:p>
    <w:p w14:paraId="5D1BD5C5" w14:textId="06BD0776" w:rsidR="007927CD" w:rsidRDefault="007927CD" w:rsidP="008E6A5B">
      <w:pPr>
        <w:spacing w:after="120" w:line="276" w:lineRule="auto"/>
      </w:pPr>
      <w:r>
        <w:t xml:space="preserve">The candidate will submit evidence of ongoing work in the clinical experience (EDCI 701, 703, 705, 707, 709, and 711) culminating in submission of an Impact Statement (IS) in EDCI 711. The clinical experience consists of professional experiences and reflection about those experiences connected to the Teacher Leader Model Standards and is initially planned in EDCI 701. The IS </w:t>
      </w:r>
      <w:proofErr w:type="spellStart"/>
      <w:r>
        <w:t>is</w:t>
      </w:r>
      <w:proofErr w:type="spellEnd"/>
      <w:r>
        <w:t xml:space="preserve"> the method of assessing the clinical experience. Over the course of study, candidates will engage in activities designed by professors and program planners aimed at specific learner outcomes. Naturally, candidates will experience unplanned activities. A reflection on the impact of both these planned and unplanned experiences attributable in part or whole to the EDCI program will be submitted in EDCI 711. Specific components of the IS are described below:</w:t>
      </w:r>
    </w:p>
    <w:p w14:paraId="6FB9B2F4" w14:textId="77777777" w:rsidR="007927CD" w:rsidRDefault="007927CD" w:rsidP="008E6A5B">
      <w:pPr>
        <w:pStyle w:val="Heading2"/>
        <w:spacing w:line="276" w:lineRule="auto"/>
      </w:pPr>
      <w:r>
        <w:t xml:space="preserve">Component A: Plan </w:t>
      </w:r>
    </w:p>
    <w:p w14:paraId="421325B7" w14:textId="77777777" w:rsidR="007927CD" w:rsidRDefault="007927CD" w:rsidP="008E6A5B">
      <w:pPr>
        <w:spacing w:before="120" w:line="276" w:lineRule="auto"/>
      </w:pPr>
      <w:r>
        <w:t xml:space="preserve">This component of the project is completed in EDCI 701 and aligns with all Teacher Leader Model Standards (TLMS). Using information from the EDCI Handbook and Course Syllabi, candidates will craft a written plan as to how they intend to engage in projects and activities aligned with TLMS. The Plan includes candidate reflection on context, process, and product of all EDCI Evidences with specific attention to goals, outcomes, strategies, resources, and timelines. The candidate will write to the rubric for successful completion of Evidences. </w:t>
      </w:r>
    </w:p>
    <w:p w14:paraId="739AA6AF" w14:textId="77777777" w:rsidR="007927CD" w:rsidRDefault="007927CD" w:rsidP="008E6A5B">
      <w:pPr>
        <w:pStyle w:val="Heading2"/>
        <w:spacing w:line="276" w:lineRule="auto"/>
      </w:pPr>
      <w:r>
        <w:t>Component B: Do</w:t>
      </w:r>
    </w:p>
    <w:p w14:paraId="0EF9732D" w14:textId="77777777" w:rsidR="007927CD" w:rsidRDefault="007927CD" w:rsidP="008E6A5B">
      <w:pPr>
        <w:spacing w:before="120" w:line="276" w:lineRule="auto"/>
      </w:pPr>
      <w:r>
        <w:t xml:space="preserve">This component of the project is completed in EDCI 703, 705, 707, and 709 and aligns with all Teacher Leader Model Standards. Using the plan begun in EDCI 701, candidates will engage in projects and activities commensurate with course content as specified in the Course Syllabi. As candidates engage in these planned activities, they will record both facts and reflection about the facts relative to their impact on cognition, professional practice, and personal growth and development. As candidates experience </w:t>
      </w:r>
      <w:r>
        <w:lastRenderedPageBreak/>
        <w:t xml:space="preserve">activities not specifically directed by program planners and professors, they will cite those experiences and record impact on cognition, professional practice, and personal growth and development as they may be informed by or connected to program projects and activities. </w:t>
      </w:r>
    </w:p>
    <w:p w14:paraId="12C43288" w14:textId="77777777" w:rsidR="007927CD" w:rsidRDefault="007927CD" w:rsidP="008E6A5B">
      <w:pPr>
        <w:pStyle w:val="Heading2"/>
        <w:spacing w:line="276" w:lineRule="auto"/>
      </w:pPr>
      <w:r>
        <w:t>Component C: Submit</w:t>
      </w:r>
    </w:p>
    <w:p w14:paraId="0BD35331" w14:textId="77777777" w:rsidR="007927CD" w:rsidRPr="00074117" w:rsidRDefault="007927CD" w:rsidP="008E6A5B">
      <w:pPr>
        <w:spacing w:before="120" w:line="276" w:lineRule="auto"/>
      </w:pPr>
      <w:r>
        <w:t xml:space="preserve">This component of the project is completed in EDCI 711 and aligns with all Teacher Leader Model Standards. The IS </w:t>
      </w:r>
      <w:proofErr w:type="spellStart"/>
      <w:r>
        <w:t>is</w:t>
      </w:r>
      <w:proofErr w:type="spellEnd"/>
      <w:r>
        <w:t xml:space="preserve"> the culminating product of recorded facts and reflection about facts experienced in planned and unplanned projects and activities across the course of study. As the method of assessing the candidate’s clinical experience, the IS will be subjected to content analyses wherein program planners expect to read narratives demonstrating engagement with and reflection about at least 90 percent of course goals and objectives. </w:t>
      </w:r>
    </w:p>
    <w:p w14:paraId="4A3151B0" w14:textId="10EB5FF4" w:rsidR="003E3FA0" w:rsidDel="007A185B" w:rsidRDefault="003E3FA0" w:rsidP="008E6A5B">
      <w:pPr>
        <w:spacing w:line="276" w:lineRule="auto"/>
        <w:rPr>
          <w:del w:id="31" w:author="STUDENT1" w:date="2013-07-24T15:16:00Z"/>
          <w:i/>
        </w:rPr>
      </w:pPr>
    </w:p>
    <w:p w14:paraId="64229F98" w14:textId="30CCBB47" w:rsidR="007A185B" w:rsidRDefault="007C479B">
      <w:pPr>
        <w:rPr>
          <w:i/>
        </w:rPr>
      </w:pPr>
      <w:del w:id="32" w:author="STUDENT1" w:date="2013-07-24T15:16:00Z">
        <w:r w:rsidDel="007A185B">
          <w:rPr>
            <w:i/>
          </w:rPr>
          <w:br w:type="page"/>
        </w:r>
      </w:del>
    </w:p>
    <w:p w14:paraId="6B8AAEB4" w14:textId="77777777" w:rsidR="007A185B" w:rsidRDefault="007A185B">
      <w:pPr>
        <w:rPr>
          <w:ins w:id="33" w:author="STUDENT1" w:date="2013-07-24T15:17:00Z"/>
          <w:rFonts w:asciiTheme="majorHAnsi" w:eastAsiaTheme="majorEastAsia" w:hAnsiTheme="majorHAnsi" w:cstheme="majorBidi"/>
          <w:b/>
          <w:bCs/>
          <w:color w:val="65756B" w:themeColor="accent1" w:themeShade="B5"/>
          <w:sz w:val="32"/>
          <w:szCs w:val="32"/>
        </w:rPr>
      </w:pPr>
      <w:ins w:id="34" w:author="STUDENT1" w:date="2013-07-24T15:17:00Z">
        <w:r>
          <w:br w:type="page"/>
        </w:r>
      </w:ins>
    </w:p>
    <w:p w14:paraId="46C75FE8" w14:textId="39397001" w:rsidR="007C479B" w:rsidRDefault="007C479B" w:rsidP="008E6A5B">
      <w:pPr>
        <w:pStyle w:val="Heading1"/>
        <w:spacing w:line="276" w:lineRule="auto"/>
      </w:pPr>
      <w:r>
        <w:lastRenderedPageBreak/>
        <w:t>Dissertation Process</w:t>
      </w:r>
    </w:p>
    <w:p w14:paraId="30C0BA15" w14:textId="6FEA6D39" w:rsidR="0040458A" w:rsidRDefault="0040458A" w:rsidP="008E6A5B">
      <w:pPr>
        <w:spacing w:line="276" w:lineRule="auto"/>
      </w:pPr>
      <w:r>
        <w:t xml:space="preserve">All faculty and candidates should join the wiki </w:t>
      </w:r>
      <w:hyperlink r:id="rId15" w:history="1">
        <w:r w:rsidRPr="0040458A">
          <w:rPr>
            <w:rStyle w:val="Hyperlink"/>
          </w:rPr>
          <w:t>gwudissertation.wikispaces.com</w:t>
        </w:r>
      </w:hyperlink>
      <w:r>
        <w:t xml:space="preserve"> for updated forms and information related to the dissertation process at Gardner-Webb University. </w:t>
      </w:r>
    </w:p>
    <w:p w14:paraId="2219CC0F" w14:textId="77777777" w:rsidR="0040458A" w:rsidRDefault="0040458A" w:rsidP="008E6A5B">
      <w:pPr>
        <w:spacing w:line="276" w:lineRule="auto"/>
      </w:pPr>
    </w:p>
    <w:p w14:paraId="68DDBFCE" w14:textId="0B2D8C9C" w:rsidR="00C74FBF" w:rsidRDefault="00C74FBF" w:rsidP="008E6A5B">
      <w:pPr>
        <w:spacing w:line="276" w:lineRule="auto"/>
      </w:pPr>
      <w:r>
        <w:t xml:space="preserve">In the first semester of the EDCI program, candidates will be assigned to a Dissertation Coach. The Dissertation Coach also serves as the candidate’s Clinical Experience Supervisor. During the first semester of coursework, each candidate will be assigned a dissertation coach/clinical experience supervisor. During each seminar, the candidate will communicate with and be supported by their coach in understanding of the dissertation process and </w:t>
      </w:r>
      <w:r w:rsidR="008E6A5B">
        <w:t>in</w:t>
      </w:r>
      <w:r>
        <w:t xml:space="preserve"> development of their dissertation research. After the third semester of coursework, each candidate will be assigned a Dissertation Chair, who also serves as the candidate’s Clinical Experience Supervisor. Typically, candidates will remain assigned to their Dissertation Coach who will transition into filling the role of Chair. </w:t>
      </w:r>
      <w:r w:rsidR="008E6A5B">
        <w:t xml:space="preserve">If the candidate would like to change Dissertation Coach or Dissertation Chair during the program of studies, a request must be made in writing to the Dean of the School of Education. </w:t>
      </w:r>
      <w:r>
        <w:t>Work in seminar hours will focus on developing a dissertation proposal and on continuing to complete clinical experience activities.</w:t>
      </w:r>
    </w:p>
    <w:p w14:paraId="7A9DA4AF" w14:textId="77777777" w:rsidR="00C74FBF" w:rsidRDefault="00C74FBF" w:rsidP="008E6A5B">
      <w:pPr>
        <w:spacing w:line="276" w:lineRule="auto"/>
      </w:pPr>
    </w:p>
    <w:p w14:paraId="0CC3CEE7" w14:textId="24D1F448" w:rsidR="00C74FBF" w:rsidRDefault="00C74FBF" w:rsidP="008E6A5B">
      <w:pPr>
        <w:spacing w:line="276" w:lineRule="auto"/>
      </w:pPr>
      <w:r>
        <w:t xml:space="preserve">In the spring of the candidate’s second year, committee members will be identified and </w:t>
      </w:r>
      <w:r w:rsidR="0040458A">
        <w:t xml:space="preserve">the candidate will notify the School of Education of the completion of this process by submitting the Dissertation Committee form (found on </w:t>
      </w:r>
      <w:hyperlink r:id="rId16" w:history="1">
        <w:r w:rsidR="0040458A" w:rsidRPr="0040458A">
          <w:rPr>
            <w:rStyle w:val="Hyperlink"/>
          </w:rPr>
          <w:t>gwudissertation.wikispaces.com</w:t>
        </w:r>
      </w:hyperlink>
      <w:r w:rsidR="0040458A">
        <w:t>) to the Office Manager in the School of Education.</w:t>
      </w:r>
    </w:p>
    <w:p w14:paraId="29B9F61A" w14:textId="77777777" w:rsidR="0040458A" w:rsidRDefault="0040458A" w:rsidP="008E6A5B">
      <w:pPr>
        <w:spacing w:line="276" w:lineRule="auto"/>
      </w:pPr>
    </w:p>
    <w:p w14:paraId="120C51C0" w14:textId="77777777" w:rsidR="001D722A" w:rsidRDefault="0040458A" w:rsidP="008E6A5B">
      <w:pPr>
        <w:spacing w:line="276" w:lineRule="auto"/>
      </w:pPr>
      <w:r>
        <w:t xml:space="preserve">A process for writing the dissertation has been developed to support candidates in making steady progress towards completion. Each semester, work on the dissertation will be submitted to the Coach/Chair to support this progress. In addition, </w:t>
      </w:r>
      <w:r w:rsidR="001D722A">
        <w:t xml:space="preserve">instructors of the modules in which candidates are enrolled will support and review work completed for the dissertation during each semester of coursework. </w:t>
      </w:r>
    </w:p>
    <w:p w14:paraId="5341B47E" w14:textId="77777777" w:rsidR="001D722A" w:rsidRDefault="001D722A" w:rsidP="008E6A5B">
      <w:pPr>
        <w:spacing w:line="276" w:lineRule="auto"/>
      </w:pPr>
    </w:p>
    <w:p w14:paraId="5E230EE6" w14:textId="7FAA4F0A" w:rsidR="0040458A" w:rsidRDefault="001D722A" w:rsidP="008E6A5B">
      <w:pPr>
        <w:spacing w:line="276" w:lineRule="auto"/>
      </w:pPr>
      <w:r>
        <w:t>T</w:t>
      </w:r>
      <w:r w:rsidR="0040458A">
        <w:t xml:space="preserve">here are several publications written to support candidates in the Social Sciences/Education in completing the dissertation. A bibliography of helpful texts can be found at </w:t>
      </w:r>
      <w:hyperlink r:id="rId17" w:history="1">
        <w:r w:rsidR="0040458A" w:rsidRPr="0040458A">
          <w:rPr>
            <w:rStyle w:val="Hyperlink"/>
          </w:rPr>
          <w:t>gwudissertation.wikispaces.com</w:t>
        </w:r>
      </w:hyperlink>
      <w:r w:rsidR="0040458A">
        <w:t xml:space="preserve">. </w:t>
      </w:r>
    </w:p>
    <w:p w14:paraId="18A8D789" w14:textId="77777777" w:rsidR="0040458A" w:rsidRDefault="0040458A" w:rsidP="008E6A5B">
      <w:pPr>
        <w:spacing w:line="276" w:lineRule="auto"/>
      </w:pPr>
    </w:p>
    <w:p w14:paraId="64603494" w14:textId="77777777" w:rsidR="0040458A" w:rsidRDefault="0040458A" w:rsidP="008E6A5B">
      <w:pPr>
        <w:spacing w:line="276" w:lineRule="auto"/>
      </w:pPr>
      <w:r>
        <w:t>A description of work submitted to TaskStream documenting progress in seminars and dissertation modules follows.</w:t>
      </w:r>
    </w:p>
    <w:p w14:paraId="3C693505" w14:textId="77777777" w:rsidR="0040458A" w:rsidRDefault="0040458A" w:rsidP="008E6A5B">
      <w:pPr>
        <w:spacing w:line="276" w:lineRule="auto"/>
      </w:pPr>
      <w:r>
        <w:br w:type="page"/>
      </w:r>
    </w:p>
    <w:p w14:paraId="2B23E0BA" w14:textId="77777777" w:rsidR="0040458A" w:rsidRDefault="0040458A" w:rsidP="008E6A5B">
      <w:pPr>
        <w:pStyle w:val="Heading1"/>
        <w:spacing w:line="276" w:lineRule="auto"/>
      </w:pPr>
      <w:r>
        <w:lastRenderedPageBreak/>
        <w:t>Seminar Expectations</w:t>
      </w:r>
    </w:p>
    <w:p w14:paraId="7D08C3EC" w14:textId="77777777" w:rsidR="0040458A" w:rsidRDefault="0040458A" w:rsidP="008E6A5B">
      <w:pPr>
        <w:pStyle w:val="Heading2"/>
        <w:spacing w:line="276" w:lineRule="auto"/>
      </w:pPr>
      <w:r>
        <w:t>EDCI 701</w:t>
      </w:r>
    </w:p>
    <w:p w14:paraId="0AA1D824" w14:textId="18448D67" w:rsidR="00A1768C" w:rsidRDefault="00A1768C" w:rsidP="008E6A5B">
      <w:pPr>
        <w:spacing w:line="276" w:lineRule="auto"/>
      </w:pPr>
      <w:r>
        <w:rPr>
          <w:i/>
        </w:rPr>
        <w:t>Clinical Experience</w:t>
      </w:r>
      <w:r>
        <w:t xml:space="preserve">  </w:t>
      </w:r>
    </w:p>
    <w:p w14:paraId="50767DB4" w14:textId="7DED8BE8" w:rsidR="00A1768C" w:rsidRDefault="00A1768C" w:rsidP="008E6A5B">
      <w:pPr>
        <w:pStyle w:val="ListParagraph"/>
        <w:numPr>
          <w:ilvl w:val="0"/>
          <w:numId w:val="14"/>
        </w:numPr>
        <w:spacing w:line="276" w:lineRule="auto"/>
      </w:pPr>
      <w:r>
        <w:t>Submit Plan</w:t>
      </w:r>
    </w:p>
    <w:p w14:paraId="730F505D" w14:textId="016A2ED2" w:rsidR="00A1768C" w:rsidRDefault="00A1768C" w:rsidP="008E6A5B">
      <w:pPr>
        <w:spacing w:line="276" w:lineRule="auto"/>
        <w:rPr>
          <w:i/>
        </w:rPr>
      </w:pPr>
      <w:r>
        <w:rPr>
          <w:i/>
        </w:rPr>
        <w:t xml:space="preserve">Dissertation </w:t>
      </w:r>
    </w:p>
    <w:p w14:paraId="624C3CA9" w14:textId="3D628144" w:rsidR="00A1768C" w:rsidRDefault="00A1768C" w:rsidP="008E6A5B">
      <w:pPr>
        <w:pStyle w:val="ListParagraph"/>
        <w:numPr>
          <w:ilvl w:val="0"/>
          <w:numId w:val="14"/>
        </w:numPr>
        <w:spacing w:line="276" w:lineRule="auto"/>
      </w:pPr>
      <w:r>
        <w:t>Submit list of potential topics (3-5)</w:t>
      </w:r>
    </w:p>
    <w:p w14:paraId="1B94FAB4" w14:textId="06434BAF" w:rsidR="00A1768C" w:rsidRDefault="00A1768C" w:rsidP="008E6A5B">
      <w:pPr>
        <w:pStyle w:val="ListParagraph"/>
        <w:numPr>
          <w:ilvl w:val="0"/>
          <w:numId w:val="14"/>
        </w:numPr>
        <w:spacing w:line="276" w:lineRule="auto"/>
      </w:pPr>
      <w:r>
        <w:t>Submit annotated bibliography on topics of interest (at least 10 references, 3 of which must be dissertations)</w:t>
      </w:r>
    </w:p>
    <w:p w14:paraId="5E9AEF84" w14:textId="260DA64A" w:rsidR="00A1768C" w:rsidRPr="00A1768C" w:rsidRDefault="00A1768C" w:rsidP="008E6A5B">
      <w:pPr>
        <w:pStyle w:val="ListParagraph"/>
        <w:numPr>
          <w:ilvl w:val="0"/>
          <w:numId w:val="14"/>
        </w:numPr>
        <w:spacing w:line="276" w:lineRule="auto"/>
      </w:pPr>
      <w:r>
        <w:t>Submit outlines of the first chapters of the dissertations cited in the annotated bibliography</w:t>
      </w:r>
    </w:p>
    <w:p w14:paraId="47778ED1" w14:textId="77777777" w:rsidR="0040458A" w:rsidRDefault="0040458A" w:rsidP="008E6A5B">
      <w:pPr>
        <w:pStyle w:val="Heading2"/>
        <w:spacing w:line="276" w:lineRule="auto"/>
      </w:pPr>
      <w:r>
        <w:t>EDCI 703</w:t>
      </w:r>
    </w:p>
    <w:p w14:paraId="74B12E16" w14:textId="4C41ED97" w:rsidR="00A1768C" w:rsidRDefault="00A1768C" w:rsidP="008E6A5B">
      <w:pPr>
        <w:spacing w:line="276" w:lineRule="auto"/>
        <w:rPr>
          <w:i/>
        </w:rPr>
      </w:pPr>
      <w:r>
        <w:rPr>
          <w:i/>
        </w:rPr>
        <w:t>Clinical Experience</w:t>
      </w:r>
    </w:p>
    <w:p w14:paraId="6192DD0B" w14:textId="00B65F96" w:rsidR="00A1768C" w:rsidRPr="00A1768C" w:rsidRDefault="00A1768C" w:rsidP="008E6A5B">
      <w:pPr>
        <w:pStyle w:val="ListParagraph"/>
        <w:numPr>
          <w:ilvl w:val="0"/>
          <w:numId w:val="15"/>
        </w:numPr>
        <w:spacing w:line="276" w:lineRule="auto"/>
        <w:rPr>
          <w:i/>
        </w:rPr>
      </w:pPr>
      <w:r>
        <w:t>Submit progress completed on clinical experience (“Do”)</w:t>
      </w:r>
    </w:p>
    <w:p w14:paraId="73A0F3D0" w14:textId="647B7626" w:rsidR="00A1768C" w:rsidRDefault="00A1768C" w:rsidP="008E6A5B">
      <w:pPr>
        <w:spacing w:line="276" w:lineRule="auto"/>
        <w:rPr>
          <w:i/>
        </w:rPr>
      </w:pPr>
      <w:r>
        <w:rPr>
          <w:i/>
        </w:rPr>
        <w:t>Dissertation</w:t>
      </w:r>
    </w:p>
    <w:p w14:paraId="7A45D7F9" w14:textId="310E56BB" w:rsidR="00A1768C" w:rsidRPr="00A1768C" w:rsidRDefault="00A1768C" w:rsidP="008E6A5B">
      <w:pPr>
        <w:pStyle w:val="ListParagraph"/>
        <w:numPr>
          <w:ilvl w:val="0"/>
          <w:numId w:val="15"/>
        </w:numPr>
        <w:spacing w:line="276" w:lineRule="auto"/>
        <w:rPr>
          <w:i/>
        </w:rPr>
      </w:pPr>
      <w:r>
        <w:t>Submit verification of having completed CITI certification</w:t>
      </w:r>
    </w:p>
    <w:p w14:paraId="55EAF037" w14:textId="0E221B3A" w:rsidR="00A1768C" w:rsidRPr="00A1768C" w:rsidRDefault="00A1768C" w:rsidP="008E6A5B">
      <w:pPr>
        <w:pStyle w:val="ListParagraph"/>
        <w:numPr>
          <w:ilvl w:val="0"/>
          <w:numId w:val="15"/>
        </w:numPr>
        <w:spacing w:line="276" w:lineRule="auto"/>
        <w:rPr>
          <w:i/>
        </w:rPr>
      </w:pPr>
      <w:r>
        <w:t>Submit focused topic list (1-3)</w:t>
      </w:r>
    </w:p>
    <w:p w14:paraId="2E8CACCD" w14:textId="65CE0A7D" w:rsidR="00A1768C" w:rsidRDefault="00A1768C" w:rsidP="008E6A5B">
      <w:pPr>
        <w:pStyle w:val="ListParagraph"/>
        <w:numPr>
          <w:ilvl w:val="0"/>
          <w:numId w:val="15"/>
        </w:numPr>
        <w:spacing w:line="276" w:lineRule="auto"/>
      </w:pPr>
      <w:r>
        <w:t>Submit annotated bibliography on topics of interest (at least 10 additional references, 3 of which must be dissertations)</w:t>
      </w:r>
    </w:p>
    <w:p w14:paraId="2629D993" w14:textId="45454631" w:rsidR="00A1768C" w:rsidRPr="00A1768C" w:rsidRDefault="00A1768C" w:rsidP="008E6A5B">
      <w:pPr>
        <w:pStyle w:val="ListParagraph"/>
        <w:numPr>
          <w:ilvl w:val="0"/>
          <w:numId w:val="15"/>
        </w:numPr>
        <w:spacing w:line="276" w:lineRule="auto"/>
        <w:rPr>
          <w:i/>
        </w:rPr>
      </w:pPr>
      <w:r>
        <w:t>Submit outlines of the second chapters of the dissertations cited in the annotated bibliography</w:t>
      </w:r>
    </w:p>
    <w:p w14:paraId="0DA2A0D8" w14:textId="16025E57" w:rsidR="00A1768C" w:rsidRPr="00A1768C" w:rsidRDefault="00A1768C" w:rsidP="008E6A5B">
      <w:pPr>
        <w:pStyle w:val="ListParagraph"/>
        <w:numPr>
          <w:ilvl w:val="0"/>
          <w:numId w:val="15"/>
        </w:numPr>
        <w:spacing w:line="276" w:lineRule="auto"/>
        <w:rPr>
          <w:i/>
        </w:rPr>
      </w:pPr>
      <w:r>
        <w:t xml:space="preserve">Submit draft of Chapter </w:t>
      </w:r>
      <w:r w:rsidRPr="00A1768C">
        <w:t xml:space="preserve">1 </w:t>
      </w:r>
      <w:r w:rsidRPr="00A1768C">
        <w:rPr>
          <w:rFonts w:ascii="Arial" w:hAnsi="Arial" w:cs="Arial"/>
        </w:rPr>
        <w:t>(Introduction to the Problem/Topic)</w:t>
      </w:r>
    </w:p>
    <w:p w14:paraId="5D1B190D" w14:textId="77777777" w:rsidR="0040458A" w:rsidRDefault="0040458A" w:rsidP="008E6A5B">
      <w:pPr>
        <w:pStyle w:val="Heading2"/>
        <w:spacing w:line="276" w:lineRule="auto"/>
      </w:pPr>
      <w:r>
        <w:t>EDCI 705</w:t>
      </w:r>
    </w:p>
    <w:p w14:paraId="4B09C843" w14:textId="77777777" w:rsidR="00A1768C" w:rsidRDefault="00A1768C" w:rsidP="008E6A5B">
      <w:pPr>
        <w:spacing w:line="276" w:lineRule="auto"/>
        <w:rPr>
          <w:i/>
        </w:rPr>
      </w:pPr>
      <w:r>
        <w:rPr>
          <w:i/>
        </w:rPr>
        <w:t>Clinical Experience</w:t>
      </w:r>
    </w:p>
    <w:p w14:paraId="51549279" w14:textId="77777777" w:rsidR="00A1768C" w:rsidRPr="00A1768C" w:rsidRDefault="00A1768C" w:rsidP="008E6A5B">
      <w:pPr>
        <w:pStyle w:val="ListParagraph"/>
        <w:numPr>
          <w:ilvl w:val="0"/>
          <w:numId w:val="15"/>
        </w:numPr>
        <w:spacing w:line="276" w:lineRule="auto"/>
        <w:rPr>
          <w:i/>
        </w:rPr>
      </w:pPr>
      <w:r>
        <w:t>Submit progress completed on clinical experience (“Do”)</w:t>
      </w:r>
    </w:p>
    <w:p w14:paraId="414C3988" w14:textId="3C4D84F4" w:rsidR="00A1768C" w:rsidRPr="00A1768C" w:rsidRDefault="00A1768C" w:rsidP="008E6A5B">
      <w:pPr>
        <w:spacing w:line="276" w:lineRule="auto"/>
        <w:rPr>
          <w:i/>
        </w:rPr>
      </w:pPr>
      <w:r>
        <w:rPr>
          <w:i/>
        </w:rPr>
        <w:t>Dissertation</w:t>
      </w:r>
    </w:p>
    <w:p w14:paraId="2447ED40" w14:textId="77777777" w:rsidR="00A1768C" w:rsidRDefault="00A1768C" w:rsidP="008E6A5B">
      <w:pPr>
        <w:pStyle w:val="ListParagraph"/>
        <w:numPr>
          <w:ilvl w:val="0"/>
          <w:numId w:val="15"/>
        </w:numPr>
        <w:spacing w:line="276" w:lineRule="auto"/>
      </w:pPr>
      <w:r>
        <w:t>Submit annotated bibliography on topics of interest (at least 10 additional references, 3 of which must be dissertations)</w:t>
      </w:r>
    </w:p>
    <w:p w14:paraId="73E9E1BB" w14:textId="3B41B0DF" w:rsidR="00A1768C" w:rsidRPr="00A1768C" w:rsidRDefault="00A1768C" w:rsidP="008E6A5B">
      <w:pPr>
        <w:pStyle w:val="ListParagraph"/>
        <w:numPr>
          <w:ilvl w:val="0"/>
          <w:numId w:val="15"/>
        </w:numPr>
        <w:spacing w:line="276" w:lineRule="auto"/>
        <w:rPr>
          <w:i/>
        </w:rPr>
      </w:pPr>
      <w:r>
        <w:t>Submit draft of Chapter 2</w:t>
      </w:r>
      <w:r w:rsidRPr="00A1768C">
        <w:t xml:space="preserve"> </w:t>
      </w:r>
      <w:r w:rsidRPr="00A1768C">
        <w:rPr>
          <w:rFonts w:ascii="Arial" w:hAnsi="Arial" w:cs="Arial"/>
        </w:rPr>
        <w:t>(</w:t>
      </w:r>
      <w:r>
        <w:rPr>
          <w:rFonts w:ascii="Arial" w:hAnsi="Arial" w:cs="Arial"/>
        </w:rPr>
        <w:t>Literature Review</w:t>
      </w:r>
      <w:r w:rsidRPr="00A1768C">
        <w:rPr>
          <w:rFonts w:ascii="Arial" w:hAnsi="Arial" w:cs="Arial"/>
        </w:rPr>
        <w:t>)</w:t>
      </w:r>
    </w:p>
    <w:p w14:paraId="622B1EF8" w14:textId="381B35F7" w:rsidR="00A1768C" w:rsidRPr="00A1768C" w:rsidRDefault="00A1768C" w:rsidP="008E6A5B">
      <w:pPr>
        <w:pStyle w:val="ListParagraph"/>
        <w:numPr>
          <w:ilvl w:val="0"/>
          <w:numId w:val="15"/>
        </w:numPr>
        <w:spacing w:line="276" w:lineRule="auto"/>
        <w:rPr>
          <w:i/>
        </w:rPr>
      </w:pPr>
      <w:r>
        <w:t>Submit list of potential research questions</w:t>
      </w:r>
    </w:p>
    <w:p w14:paraId="2B5006A2" w14:textId="06F218A7" w:rsidR="00A1768C" w:rsidRPr="00A1768C" w:rsidRDefault="00A1768C" w:rsidP="008E6A5B">
      <w:pPr>
        <w:pStyle w:val="ListParagraph"/>
        <w:numPr>
          <w:ilvl w:val="0"/>
          <w:numId w:val="15"/>
        </w:numPr>
        <w:spacing w:line="276" w:lineRule="auto"/>
        <w:rPr>
          <w:i/>
        </w:rPr>
      </w:pPr>
      <w:r>
        <w:t xml:space="preserve">Submit proposed outline of </w:t>
      </w:r>
      <w:proofErr w:type="spellStart"/>
      <w:r>
        <w:t>Chaper</w:t>
      </w:r>
      <w:proofErr w:type="spellEnd"/>
      <w:r>
        <w:t xml:space="preserve"> 3 (Methods)</w:t>
      </w:r>
    </w:p>
    <w:p w14:paraId="68829512" w14:textId="77777777" w:rsidR="0040458A" w:rsidRDefault="0040458A" w:rsidP="008E6A5B">
      <w:pPr>
        <w:pStyle w:val="Heading2"/>
        <w:spacing w:line="276" w:lineRule="auto"/>
      </w:pPr>
      <w:r>
        <w:t>EDCI 707</w:t>
      </w:r>
    </w:p>
    <w:p w14:paraId="06BC289D" w14:textId="77777777" w:rsidR="00A1768C" w:rsidRDefault="00A1768C" w:rsidP="008E6A5B">
      <w:pPr>
        <w:spacing w:line="276" w:lineRule="auto"/>
        <w:rPr>
          <w:i/>
        </w:rPr>
      </w:pPr>
      <w:r>
        <w:rPr>
          <w:i/>
        </w:rPr>
        <w:t>Clinical Experience</w:t>
      </w:r>
    </w:p>
    <w:p w14:paraId="7B6ECA9A" w14:textId="77777777" w:rsidR="00A1768C" w:rsidRPr="00A1768C" w:rsidRDefault="00A1768C" w:rsidP="008E6A5B">
      <w:pPr>
        <w:pStyle w:val="ListParagraph"/>
        <w:numPr>
          <w:ilvl w:val="0"/>
          <w:numId w:val="15"/>
        </w:numPr>
        <w:spacing w:line="276" w:lineRule="auto"/>
        <w:rPr>
          <w:i/>
        </w:rPr>
      </w:pPr>
      <w:r>
        <w:t>Submit progress completed on clinical experience (“Do”)</w:t>
      </w:r>
    </w:p>
    <w:p w14:paraId="645F5F4B" w14:textId="77777777" w:rsidR="00A1768C" w:rsidRPr="00A1768C" w:rsidRDefault="00A1768C" w:rsidP="008E6A5B">
      <w:pPr>
        <w:spacing w:line="276" w:lineRule="auto"/>
        <w:rPr>
          <w:i/>
        </w:rPr>
      </w:pPr>
      <w:r>
        <w:rPr>
          <w:i/>
        </w:rPr>
        <w:t>Dissertation</w:t>
      </w:r>
    </w:p>
    <w:p w14:paraId="4E78AE1B" w14:textId="2CCD9A83" w:rsidR="00A1768C" w:rsidRPr="00A1768C" w:rsidRDefault="00A1768C" w:rsidP="008E6A5B">
      <w:pPr>
        <w:pStyle w:val="ListParagraph"/>
        <w:numPr>
          <w:ilvl w:val="0"/>
          <w:numId w:val="15"/>
        </w:numPr>
        <w:spacing w:line="276" w:lineRule="auto"/>
      </w:pPr>
      <w:r>
        <w:t>Submit full proposal outline (Chapters 1-3)</w:t>
      </w:r>
    </w:p>
    <w:p w14:paraId="64FC3B43" w14:textId="77777777" w:rsidR="0040458A" w:rsidRDefault="0040458A" w:rsidP="008E6A5B">
      <w:pPr>
        <w:pStyle w:val="Heading2"/>
        <w:spacing w:line="276" w:lineRule="auto"/>
      </w:pPr>
      <w:r>
        <w:lastRenderedPageBreak/>
        <w:t>EDCI 709</w:t>
      </w:r>
    </w:p>
    <w:p w14:paraId="56DDA1B9" w14:textId="77777777" w:rsidR="00A1768C" w:rsidRDefault="00A1768C" w:rsidP="008E6A5B">
      <w:pPr>
        <w:spacing w:line="276" w:lineRule="auto"/>
        <w:rPr>
          <w:i/>
        </w:rPr>
      </w:pPr>
      <w:r>
        <w:rPr>
          <w:i/>
        </w:rPr>
        <w:t>Clinical Experience</w:t>
      </w:r>
    </w:p>
    <w:p w14:paraId="0F922AE0" w14:textId="77777777" w:rsidR="00A1768C" w:rsidRPr="00A1768C" w:rsidRDefault="00A1768C" w:rsidP="008E6A5B">
      <w:pPr>
        <w:pStyle w:val="ListParagraph"/>
        <w:numPr>
          <w:ilvl w:val="0"/>
          <w:numId w:val="15"/>
        </w:numPr>
        <w:spacing w:line="276" w:lineRule="auto"/>
        <w:rPr>
          <w:i/>
        </w:rPr>
      </w:pPr>
      <w:r>
        <w:t>Submit progress completed on clinical experience (“Do”)</w:t>
      </w:r>
    </w:p>
    <w:p w14:paraId="75837FBB" w14:textId="77777777" w:rsidR="00A1768C" w:rsidRPr="00A1768C" w:rsidRDefault="00A1768C" w:rsidP="008E6A5B">
      <w:pPr>
        <w:spacing w:line="276" w:lineRule="auto"/>
        <w:rPr>
          <w:i/>
        </w:rPr>
      </w:pPr>
      <w:r>
        <w:rPr>
          <w:i/>
        </w:rPr>
        <w:t>Dissertation</w:t>
      </w:r>
    </w:p>
    <w:p w14:paraId="50C81727" w14:textId="07784A78" w:rsidR="00A1768C" w:rsidRDefault="00A1768C" w:rsidP="008E6A5B">
      <w:pPr>
        <w:pStyle w:val="ListParagraph"/>
        <w:numPr>
          <w:ilvl w:val="0"/>
          <w:numId w:val="15"/>
        </w:numPr>
        <w:spacing w:line="276" w:lineRule="auto"/>
      </w:pPr>
      <w:r>
        <w:t>Submit draft of Chapters 1-3</w:t>
      </w:r>
    </w:p>
    <w:p w14:paraId="66AD60EA" w14:textId="246BDC3B" w:rsidR="00A1768C" w:rsidRDefault="00A1768C" w:rsidP="008E6A5B">
      <w:pPr>
        <w:pStyle w:val="ListParagraph"/>
        <w:numPr>
          <w:ilvl w:val="0"/>
          <w:numId w:val="15"/>
        </w:numPr>
        <w:spacing w:line="276" w:lineRule="auto"/>
      </w:pPr>
      <w:r>
        <w:t>Submit evidence of participation in a tuning protocol with EDCI 708 cohort</w:t>
      </w:r>
    </w:p>
    <w:p w14:paraId="1481E93E" w14:textId="299DAFFF" w:rsidR="00A1768C" w:rsidRPr="00A1768C" w:rsidRDefault="00A1768C" w:rsidP="008E6A5B">
      <w:pPr>
        <w:pStyle w:val="ListParagraph"/>
        <w:numPr>
          <w:ilvl w:val="0"/>
          <w:numId w:val="15"/>
        </w:numPr>
        <w:spacing w:line="276" w:lineRule="auto"/>
      </w:pPr>
      <w:r>
        <w:t>Submit evidence of selection of committee members and communication with School of Education</w:t>
      </w:r>
    </w:p>
    <w:p w14:paraId="20FD8A5F" w14:textId="77777777" w:rsidR="00A1768C" w:rsidRDefault="0040458A" w:rsidP="008E6A5B">
      <w:pPr>
        <w:pStyle w:val="Heading2"/>
        <w:spacing w:line="276" w:lineRule="auto"/>
      </w:pPr>
      <w:r>
        <w:t>EDCI 711</w:t>
      </w:r>
    </w:p>
    <w:p w14:paraId="60F387E6" w14:textId="77777777" w:rsidR="001D722A" w:rsidRDefault="001D722A" w:rsidP="008E6A5B">
      <w:pPr>
        <w:spacing w:line="276" w:lineRule="auto"/>
        <w:rPr>
          <w:i/>
        </w:rPr>
      </w:pPr>
      <w:r>
        <w:rPr>
          <w:i/>
        </w:rPr>
        <w:t>Clinical Experience</w:t>
      </w:r>
    </w:p>
    <w:p w14:paraId="79B15FC3" w14:textId="38996382" w:rsidR="001D722A" w:rsidRPr="00A1768C" w:rsidRDefault="001D722A" w:rsidP="008E6A5B">
      <w:pPr>
        <w:pStyle w:val="ListParagraph"/>
        <w:numPr>
          <w:ilvl w:val="0"/>
          <w:numId w:val="15"/>
        </w:numPr>
        <w:spacing w:line="276" w:lineRule="auto"/>
        <w:rPr>
          <w:i/>
        </w:rPr>
      </w:pPr>
      <w:r>
        <w:t>Submit Impact Statement (IS)</w:t>
      </w:r>
    </w:p>
    <w:p w14:paraId="24B3BA8C" w14:textId="77777777" w:rsidR="001D722A" w:rsidRPr="00A1768C" w:rsidRDefault="001D722A" w:rsidP="008E6A5B">
      <w:pPr>
        <w:spacing w:line="276" w:lineRule="auto"/>
        <w:rPr>
          <w:i/>
        </w:rPr>
      </w:pPr>
      <w:r>
        <w:rPr>
          <w:i/>
        </w:rPr>
        <w:t>Dissertation</w:t>
      </w:r>
    </w:p>
    <w:p w14:paraId="1E084655" w14:textId="4DD53B24" w:rsidR="001D722A" w:rsidRDefault="001D722A" w:rsidP="008E6A5B">
      <w:pPr>
        <w:pStyle w:val="ListParagraph"/>
        <w:numPr>
          <w:ilvl w:val="0"/>
          <w:numId w:val="15"/>
        </w:numPr>
        <w:spacing w:line="276" w:lineRule="auto"/>
      </w:pPr>
      <w:r>
        <w:t>Submit revision of Chapters 1-3</w:t>
      </w:r>
    </w:p>
    <w:p w14:paraId="3E7EEA92" w14:textId="1CFFD5E4" w:rsidR="001D722A" w:rsidRDefault="001D722A" w:rsidP="008E6A5B">
      <w:pPr>
        <w:pStyle w:val="ListParagraph"/>
        <w:numPr>
          <w:ilvl w:val="0"/>
          <w:numId w:val="15"/>
        </w:numPr>
        <w:spacing w:line="276" w:lineRule="auto"/>
      </w:pPr>
      <w:r>
        <w:t>Submit evidence of participation in a cross-cohort tuning protocol with EDCI 710 candidates</w:t>
      </w:r>
    </w:p>
    <w:p w14:paraId="0971771F" w14:textId="2FBDEA8A" w:rsidR="001D722A" w:rsidRPr="001D722A" w:rsidRDefault="001D722A" w:rsidP="008E6A5B">
      <w:pPr>
        <w:pStyle w:val="ListParagraph"/>
        <w:numPr>
          <w:ilvl w:val="0"/>
          <w:numId w:val="15"/>
        </w:numPr>
        <w:spacing w:line="276" w:lineRule="auto"/>
      </w:pPr>
      <w:r>
        <w:t>Submit evidence of selection of committee members and communication with School of Education</w:t>
      </w:r>
    </w:p>
    <w:p w14:paraId="042BB1C0" w14:textId="77777777" w:rsidR="00A1768C" w:rsidRDefault="00A1768C" w:rsidP="008E6A5B">
      <w:pPr>
        <w:pStyle w:val="Heading2"/>
        <w:spacing w:line="276" w:lineRule="auto"/>
      </w:pPr>
      <w:r>
        <w:t>EDCI 712</w:t>
      </w:r>
    </w:p>
    <w:p w14:paraId="21380DEB" w14:textId="77777777" w:rsidR="001D722A" w:rsidRPr="00A1768C" w:rsidRDefault="001D722A" w:rsidP="008E6A5B">
      <w:pPr>
        <w:spacing w:line="276" w:lineRule="auto"/>
        <w:rPr>
          <w:i/>
        </w:rPr>
      </w:pPr>
      <w:r>
        <w:rPr>
          <w:i/>
        </w:rPr>
        <w:t>Dissertation</w:t>
      </w:r>
    </w:p>
    <w:p w14:paraId="0E31A29D" w14:textId="25777D80" w:rsidR="001D722A" w:rsidRDefault="001D722A" w:rsidP="008E6A5B">
      <w:pPr>
        <w:pStyle w:val="ListParagraph"/>
        <w:numPr>
          <w:ilvl w:val="0"/>
          <w:numId w:val="15"/>
        </w:numPr>
        <w:spacing w:line="276" w:lineRule="auto"/>
      </w:pPr>
      <w:r>
        <w:t>Proposal defense</w:t>
      </w:r>
      <w:r>
        <w:rPr>
          <w:rStyle w:val="FootnoteReference"/>
        </w:rPr>
        <w:footnoteReference w:id="1"/>
      </w:r>
    </w:p>
    <w:p w14:paraId="7C532985" w14:textId="1D6CDC23" w:rsidR="001D722A" w:rsidRDefault="001D722A" w:rsidP="008E6A5B">
      <w:pPr>
        <w:pStyle w:val="ListParagraph"/>
        <w:numPr>
          <w:ilvl w:val="0"/>
          <w:numId w:val="15"/>
        </w:numPr>
        <w:spacing w:line="276" w:lineRule="auto"/>
      </w:pPr>
      <w:r>
        <w:t>IRB submitted and approved</w:t>
      </w:r>
    </w:p>
    <w:p w14:paraId="7445F843" w14:textId="3B522278" w:rsidR="001D722A" w:rsidRPr="001D722A" w:rsidRDefault="001D722A" w:rsidP="008E6A5B">
      <w:pPr>
        <w:pStyle w:val="ListParagraph"/>
        <w:numPr>
          <w:ilvl w:val="0"/>
          <w:numId w:val="15"/>
        </w:numPr>
        <w:spacing w:line="276" w:lineRule="auto"/>
      </w:pPr>
      <w:r>
        <w:t>Collection and analysis of data</w:t>
      </w:r>
    </w:p>
    <w:p w14:paraId="206151E7" w14:textId="10F07590" w:rsidR="0040458A" w:rsidRDefault="00A1768C" w:rsidP="008E6A5B">
      <w:pPr>
        <w:pStyle w:val="Heading2"/>
        <w:spacing w:line="276" w:lineRule="auto"/>
      </w:pPr>
      <w:r>
        <w:t>EDCI 713</w:t>
      </w:r>
      <w:r w:rsidR="001D722A">
        <w:t>…</w:t>
      </w:r>
      <w:r w:rsidR="0040458A">
        <w:t xml:space="preserve"> </w:t>
      </w:r>
    </w:p>
    <w:p w14:paraId="246A2F71" w14:textId="18AAC3B1" w:rsidR="001D722A" w:rsidRDefault="001D722A" w:rsidP="008E6A5B">
      <w:pPr>
        <w:spacing w:line="276" w:lineRule="auto"/>
        <w:rPr>
          <w:i/>
        </w:rPr>
      </w:pPr>
      <w:r>
        <w:rPr>
          <w:i/>
        </w:rPr>
        <w:t>Dissertation</w:t>
      </w:r>
    </w:p>
    <w:p w14:paraId="73DAD3A6" w14:textId="06B0A5D0" w:rsidR="001D722A" w:rsidRPr="001D722A" w:rsidRDefault="001D722A" w:rsidP="008E6A5B">
      <w:pPr>
        <w:pStyle w:val="ListParagraph"/>
        <w:numPr>
          <w:ilvl w:val="0"/>
          <w:numId w:val="16"/>
        </w:numPr>
        <w:spacing w:line="276" w:lineRule="auto"/>
        <w:rPr>
          <w:i/>
        </w:rPr>
      </w:pPr>
      <w:r>
        <w:t>Complete Chapters 4 and 5</w:t>
      </w:r>
      <w:r>
        <w:rPr>
          <w:rStyle w:val="FootnoteReference"/>
        </w:rPr>
        <w:footnoteReference w:id="2"/>
      </w:r>
    </w:p>
    <w:p w14:paraId="7859B360" w14:textId="44FE1D6F" w:rsidR="001D722A" w:rsidRPr="001D722A" w:rsidRDefault="001D722A" w:rsidP="008E6A5B">
      <w:pPr>
        <w:pStyle w:val="ListParagraph"/>
        <w:numPr>
          <w:ilvl w:val="0"/>
          <w:numId w:val="16"/>
        </w:numPr>
        <w:spacing w:line="276" w:lineRule="auto"/>
        <w:rPr>
          <w:i/>
        </w:rPr>
      </w:pPr>
      <w:r>
        <w:t>Defend dissertation</w:t>
      </w:r>
    </w:p>
    <w:p w14:paraId="45B17C66" w14:textId="63BC16FF" w:rsidR="001D722A" w:rsidRPr="001D722A" w:rsidRDefault="001D722A" w:rsidP="008E6A5B">
      <w:pPr>
        <w:pStyle w:val="ListParagraph"/>
        <w:numPr>
          <w:ilvl w:val="0"/>
          <w:numId w:val="16"/>
        </w:numPr>
        <w:spacing w:line="276" w:lineRule="auto"/>
        <w:rPr>
          <w:i/>
        </w:rPr>
      </w:pPr>
      <w:r>
        <w:t>Complete dissertation checklist</w:t>
      </w:r>
    </w:p>
    <w:p w14:paraId="3336584E" w14:textId="77777777" w:rsidR="00C74FBF" w:rsidRDefault="00C74FBF" w:rsidP="008E6A5B">
      <w:pPr>
        <w:spacing w:line="276" w:lineRule="auto"/>
      </w:pPr>
    </w:p>
    <w:p w14:paraId="6640C528" w14:textId="3ED3CB6C" w:rsidR="007C479B" w:rsidRDefault="007C479B" w:rsidP="008E6A5B">
      <w:pPr>
        <w:spacing w:line="276" w:lineRule="auto"/>
      </w:pPr>
      <w:r>
        <w:t xml:space="preserve">The table on the following page summarizes the timeline and work submitted to the Clinical Experience Supervisor/Dissertation Coach (Chair) throughout the EDCI program. As a reminder, </w:t>
      </w:r>
      <w:r w:rsidR="00B76FCE">
        <w:rPr>
          <w:rFonts w:cstheme="minorHAnsi"/>
        </w:rPr>
        <w:t>a</w:t>
      </w:r>
      <w:r w:rsidR="00B76FCE" w:rsidRPr="00213361">
        <w:rPr>
          <w:rFonts w:cstheme="minorHAnsi"/>
        </w:rPr>
        <w:t xml:space="preserve">ll requirements for the doctorate, including the dissertation, </w:t>
      </w:r>
      <w:r w:rsidR="00B76FCE" w:rsidRPr="00213361">
        <w:rPr>
          <w:rFonts w:cstheme="minorHAnsi"/>
        </w:rPr>
        <w:lastRenderedPageBreak/>
        <w:t>must be completed within seven</w:t>
      </w:r>
      <w:r w:rsidR="00B76FCE">
        <w:rPr>
          <w:rFonts w:cstheme="minorHAnsi"/>
        </w:rPr>
        <w:t xml:space="preserve"> (7)</w:t>
      </w:r>
      <w:r w:rsidR="00B76FCE" w:rsidRPr="00213361">
        <w:rPr>
          <w:rFonts w:cstheme="minorHAnsi"/>
        </w:rPr>
        <w:t xml:space="preserve"> academic years from the date</w:t>
      </w:r>
      <w:r w:rsidR="00B76FCE">
        <w:rPr>
          <w:rFonts w:cstheme="minorHAnsi"/>
        </w:rPr>
        <w:t xml:space="preserve"> of the first module of study </w:t>
      </w:r>
      <w:r>
        <w:t>(see Program Time Limits section</w:t>
      </w:r>
      <w:r w:rsidR="00B76FCE">
        <w:t xml:space="preserve"> of this handbook for more details</w:t>
      </w:r>
      <w:r>
        <w:t>)</w:t>
      </w:r>
      <w:r w:rsidR="00B76FCE">
        <w:t>.</w:t>
      </w:r>
      <w:r>
        <w:t xml:space="preserve"> </w:t>
      </w:r>
    </w:p>
    <w:p w14:paraId="5468BB00" w14:textId="77777777" w:rsidR="007C479B" w:rsidRDefault="007C479B" w:rsidP="008E6A5B">
      <w:pPr>
        <w:spacing w:line="276" w:lineRule="auto"/>
      </w:pPr>
    </w:p>
    <w:p w14:paraId="4D83725E" w14:textId="77777777" w:rsidR="007C479B" w:rsidRPr="007C479B" w:rsidRDefault="007C479B" w:rsidP="007C479B">
      <w:pPr>
        <w:sectPr w:rsidR="007C479B" w:rsidRPr="007C479B" w:rsidSect="00A81BE5">
          <w:footnotePr>
            <w:numFmt w:val="chicago"/>
            <w:numStart w:val="2"/>
          </w:footnotePr>
          <w:pgSz w:w="12240" w:h="15840"/>
          <w:pgMar w:top="1440" w:right="1440" w:bottom="1440" w:left="1440" w:header="720" w:footer="720" w:gutter="0"/>
          <w:cols w:space="720"/>
          <w:docGrid w:linePitch="360"/>
        </w:sectPr>
      </w:pPr>
    </w:p>
    <w:tbl>
      <w:tblPr>
        <w:tblW w:w="11910" w:type="dxa"/>
        <w:tblLayout w:type="fixed"/>
        <w:tblCellMar>
          <w:left w:w="54" w:type="dxa"/>
          <w:right w:w="54" w:type="dxa"/>
        </w:tblCellMar>
        <w:tblLook w:val="0000" w:firstRow="0" w:lastRow="0" w:firstColumn="0" w:lastColumn="0" w:noHBand="0" w:noVBand="0"/>
      </w:tblPr>
      <w:tblGrid>
        <w:gridCol w:w="1044"/>
        <w:gridCol w:w="1710"/>
        <w:gridCol w:w="1768"/>
        <w:gridCol w:w="1442"/>
        <w:gridCol w:w="1338"/>
        <w:gridCol w:w="1302"/>
        <w:gridCol w:w="1080"/>
        <w:gridCol w:w="1080"/>
        <w:gridCol w:w="1146"/>
      </w:tblGrid>
      <w:tr w:rsidR="009A4D30" w:rsidRPr="009A4D30" w14:paraId="4AF728F4" w14:textId="77777777" w:rsidTr="00502367">
        <w:trPr>
          <w:trHeight w:val="345"/>
        </w:trPr>
        <w:tc>
          <w:tcPr>
            <w:tcW w:w="1044" w:type="dxa"/>
            <w:tcBorders>
              <w:top w:val="nil"/>
              <w:left w:val="nil"/>
              <w:bottom w:val="nil"/>
              <w:right w:val="single" w:sz="6" w:space="0" w:color="auto"/>
            </w:tcBorders>
            <w:shd w:val="clear" w:color="auto" w:fill="auto"/>
          </w:tcPr>
          <w:p w14:paraId="1FA904EE" w14:textId="29E11292" w:rsidR="009A4D30" w:rsidRPr="009A4D30" w:rsidRDefault="009A4D30" w:rsidP="009A4D30">
            <w:pPr>
              <w:widowControl w:val="0"/>
              <w:autoSpaceDE w:val="0"/>
              <w:autoSpaceDN w:val="0"/>
              <w:adjustRightInd w:val="0"/>
              <w:rPr>
                <w:rFonts w:ascii="Arial" w:hAnsi="Arial" w:cs="Arial"/>
                <w:b/>
                <w:bCs/>
                <w:color w:val="FFFFFF"/>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322EDEFA"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1</w:t>
            </w:r>
          </w:p>
        </w:tc>
        <w:tc>
          <w:tcPr>
            <w:tcW w:w="176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B2CDF5B"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 1</w:t>
            </w:r>
          </w:p>
        </w:tc>
        <w:tc>
          <w:tcPr>
            <w:tcW w:w="144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3818B4A"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SUMMER 1</w:t>
            </w:r>
          </w:p>
        </w:tc>
        <w:tc>
          <w:tcPr>
            <w:tcW w:w="133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6BC95891"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2</w:t>
            </w:r>
          </w:p>
        </w:tc>
        <w:tc>
          <w:tcPr>
            <w:tcW w:w="130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2657A5D8"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 2</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0B8209FE"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SUMMER 2</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6C6036F" w14:textId="25E71520"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FALL 3</w:t>
            </w:r>
          </w:p>
        </w:tc>
        <w:tc>
          <w:tcPr>
            <w:tcW w:w="1146"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57E689B" w14:textId="77777777" w:rsidR="009A4D30" w:rsidRPr="009A4D30" w:rsidRDefault="009A4D30" w:rsidP="009A4D30">
            <w:pPr>
              <w:widowControl w:val="0"/>
              <w:autoSpaceDE w:val="0"/>
              <w:autoSpaceDN w:val="0"/>
              <w:adjustRightInd w:val="0"/>
              <w:rPr>
                <w:rFonts w:ascii="Arial" w:hAnsi="Arial" w:cs="Arial"/>
                <w:b/>
                <w:bCs/>
                <w:color w:val="FFFFFF"/>
                <w:sz w:val="18"/>
                <w:szCs w:val="18"/>
              </w:rPr>
            </w:pPr>
            <w:r w:rsidRPr="009A4D30">
              <w:rPr>
                <w:rFonts w:ascii="Arial" w:hAnsi="Arial" w:cs="Arial"/>
                <w:b/>
                <w:bCs/>
                <w:color w:val="FFFFFF"/>
                <w:sz w:val="18"/>
                <w:szCs w:val="18"/>
              </w:rPr>
              <w:t>SPRING…</w:t>
            </w:r>
          </w:p>
        </w:tc>
      </w:tr>
      <w:tr w:rsidR="009A4D30" w:rsidRPr="009A4D30" w14:paraId="7DCA5F58" w14:textId="77777777" w:rsidTr="00502367">
        <w:trPr>
          <w:trHeight w:val="878"/>
        </w:trPr>
        <w:tc>
          <w:tcPr>
            <w:tcW w:w="1044" w:type="dxa"/>
            <w:tcBorders>
              <w:top w:val="nil"/>
              <w:left w:val="nil"/>
              <w:bottom w:val="nil"/>
              <w:right w:val="single" w:sz="6" w:space="0" w:color="auto"/>
            </w:tcBorders>
            <w:shd w:val="clear" w:color="auto" w:fill="auto"/>
          </w:tcPr>
          <w:p w14:paraId="06EAF841" w14:textId="435FD645" w:rsidR="009A4D30" w:rsidRDefault="009A4D30" w:rsidP="009A4D30">
            <w:pPr>
              <w:widowControl w:val="0"/>
              <w:autoSpaceDE w:val="0"/>
              <w:autoSpaceDN w:val="0"/>
              <w:adjustRightInd w:val="0"/>
              <w:rPr>
                <w:rFonts w:ascii="Arial" w:hAnsi="Arial" w:cs="Arial"/>
                <w:color w:val="FFFFFF"/>
                <w:sz w:val="20"/>
                <w:szCs w:val="20"/>
              </w:rPr>
            </w:pPr>
          </w:p>
          <w:p w14:paraId="4EABED2E" w14:textId="77777777" w:rsidR="009A4D30" w:rsidRPr="009A4D30" w:rsidRDefault="009A4D30" w:rsidP="009A4D30">
            <w:pPr>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F428065"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701</w:t>
            </w:r>
          </w:p>
        </w:tc>
        <w:tc>
          <w:tcPr>
            <w:tcW w:w="176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35449808"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703</w:t>
            </w:r>
          </w:p>
        </w:tc>
        <w:tc>
          <w:tcPr>
            <w:tcW w:w="144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23892FC4"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705</w:t>
            </w:r>
          </w:p>
        </w:tc>
        <w:tc>
          <w:tcPr>
            <w:tcW w:w="1338"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60FA4945"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707</w:t>
            </w:r>
          </w:p>
        </w:tc>
        <w:tc>
          <w:tcPr>
            <w:tcW w:w="1302"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CD9B87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709</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4786128E"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711</w:t>
            </w:r>
          </w:p>
        </w:tc>
        <w:tc>
          <w:tcPr>
            <w:tcW w:w="1080"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7D82B84F"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712</w:t>
            </w:r>
          </w:p>
        </w:tc>
        <w:tc>
          <w:tcPr>
            <w:tcW w:w="1146" w:type="dxa"/>
            <w:tcBorders>
              <w:top w:val="single" w:sz="6" w:space="0" w:color="auto"/>
              <w:left w:val="single" w:sz="6" w:space="0" w:color="auto"/>
              <w:bottom w:val="single" w:sz="6" w:space="0" w:color="auto"/>
              <w:right w:val="single" w:sz="6" w:space="0" w:color="auto"/>
            </w:tcBorders>
            <w:shd w:val="clear" w:color="auto" w:fill="6D2619" w:themeFill="text2" w:themeFillShade="80"/>
          </w:tcPr>
          <w:p w14:paraId="1AE5B007" w14:textId="5781B419"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EDCI 713</w:t>
            </w:r>
            <w:r>
              <w:rPr>
                <w:rFonts w:ascii="Arial" w:hAnsi="Arial" w:cs="Arial"/>
                <w:color w:val="FFFFFF"/>
                <w:sz w:val="20"/>
                <w:szCs w:val="20"/>
              </w:rPr>
              <w:t>…</w:t>
            </w:r>
          </w:p>
        </w:tc>
      </w:tr>
      <w:tr w:rsidR="00B668F8" w:rsidRPr="009A4D30" w14:paraId="59BDFB47" w14:textId="77777777" w:rsidTr="00502367">
        <w:trPr>
          <w:trHeight w:val="878"/>
        </w:trPr>
        <w:tc>
          <w:tcPr>
            <w:tcW w:w="1044" w:type="dxa"/>
            <w:tcBorders>
              <w:top w:val="nil"/>
              <w:left w:val="nil"/>
              <w:bottom w:val="single" w:sz="6" w:space="0" w:color="auto"/>
              <w:right w:val="single" w:sz="6" w:space="0" w:color="auto"/>
            </w:tcBorders>
            <w:shd w:val="clear" w:color="auto" w:fill="auto"/>
          </w:tcPr>
          <w:p w14:paraId="57B8A515" w14:textId="052A6103" w:rsidR="00B668F8" w:rsidRDefault="00B668F8" w:rsidP="009A4D30">
            <w:pPr>
              <w:widowControl w:val="0"/>
              <w:autoSpaceDE w:val="0"/>
              <w:autoSpaceDN w:val="0"/>
              <w:adjustRightInd w:val="0"/>
              <w:rPr>
                <w:rFonts w:ascii="Arial" w:hAnsi="Arial" w:cs="Arial"/>
                <w:color w:val="FFFFFF"/>
                <w:sz w:val="20"/>
                <w:szCs w:val="20"/>
              </w:rPr>
            </w:pPr>
          </w:p>
          <w:p w14:paraId="45D86D02" w14:textId="1ADAB30E" w:rsidR="00B668F8" w:rsidRDefault="00B668F8" w:rsidP="00B668F8">
            <w:pPr>
              <w:rPr>
                <w:rFonts w:ascii="Arial" w:hAnsi="Arial" w:cs="Arial"/>
                <w:sz w:val="20"/>
                <w:szCs w:val="20"/>
              </w:rPr>
            </w:pPr>
          </w:p>
          <w:p w14:paraId="5313E4F2" w14:textId="77777777" w:rsidR="009A4D30" w:rsidRPr="00B668F8" w:rsidRDefault="009A4D30" w:rsidP="00B668F8">
            <w:pPr>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61A2090B"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768"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2041D2D9"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442"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18429F3C"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coach</w:t>
            </w:r>
          </w:p>
        </w:tc>
        <w:tc>
          <w:tcPr>
            <w:tcW w:w="1338"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4EE3707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302"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065DD9B3"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08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59756D69"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w:t>
            </w:r>
          </w:p>
        </w:tc>
        <w:tc>
          <w:tcPr>
            <w:tcW w:w="1080"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08F336A1"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 and committee</w:t>
            </w:r>
          </w:p>
        </w:tc>
        <w:tc>
          <w:tcPr>
            <w:tcW w:w="1146" w:type="dxa"/>
            <w:tcBorders>
              <w:top w:val="single" w:sz="6" w:space="0" w:color="auto"/>
              <w:left w:val="single" w:sz="6" w:space="0" w:color="auto"/>
              <w:bottom w:val="single" w:sz="6" w:space="0" w:color="auto"/>
              <w:right w:val="single" w:sz="6" w:space="0" w:color="auto"/>
            </w:tcBorders>
            <w:shd w:val="clear" w:color="auto" w:fill="A43926" w:themeFill="text2" w:themeFillShade="BF"/>
          </w:tcPr>
          <w:p w14:paraId="75837E06" w14:textId="77777777" w:rsidR="009A4D30" w:rsidRPr="009A4D30" w:rsidRDefault="009A4D30" w:rsidP="009A4D30">
            <w:pPr>
              <w:widowControl w:val="0"/>
              <w:autoSpaceDE w:val="0"/>
              <w:autoSpaceDN w:val="0"/>
              <w:adjustRightInd w:val="0"/>
              <w:rPr>
                <w:rFonts w:ascii="Arial" w:hAnsi="Arial" w:cs="Arial"/>
                <w:color w:val="FFFFFF"/>
                <w:sz w:val="20"/>
                <w:szCs w:val="20"/>
              </w:rPr>
            </w:pPr>
            <w:r w:rsidRPr="009A4D30">
              <w:rPr>
                <w:rFonts w:ascii="Arial" w:hAnsi="Arial" w:cs="Arial"/>
                <w:color w:val="FFFFFF"/>
                <w:sz w:val="20"/>
                <w:szCs w:val="20"/>
              </w:rPr>
              <w:t>Work evaluated by chair and committee</w:t>
            </w:r>
          </w:p>
        </w:tc>
      </w:tr>
      <w:tr w:rsidR="009A4D30" w:rsidRPr="009A4D30" w14:paraId="43722FB3" w14:textId="77777777" w:rsidTr="00502367">
        <w:trPr>
          <w:trHeight w:val="878"/>
        </w:trPr>
        <w:tc>
          <w:tcPr>
            <w:tcW w:w="1044" w:type="dxa"/>
            <w:tcBorders>
              <w:top w:val="single" w:sz="6" w:space="0" w:color="auto"/>
              <w:left w:val="single" w:sz="6" w:space="0" w:color="auto"/>
              <w:bottom w:val="single" w:sz="6" w:space="0" w:color="auto"/>
              <w:right w:val="single" w:sz="6" w:space="0" w:color="auto"/>
            </w:tcBorders>
            <w:shd w:val="clear" w:color="7F7F00" w:fill="3B3B4A" w:themeFill="text1" w:themeFillTint="E6"/>
          </w:tcPr>
          <w:p w14:paraId="685DBDF0" w14:textId="5CEBD8F2" w:rsidR="00B668F8" w:rsidRDefault="007D0E10" w:rsidP="009A4D30">
            <w:pPr>
              <w:widowControl w:val="0"/>
              <w:autoSpaceDE w:val="0"/>
              <w:autoSpaceDN w:val="0"/>
              <w:adjustRightInd w:val="0"/>
              <w:rPr>
                <w:rFonts w:ascii="Arial" w:hAnsi="Arial" w:cs="Arial"/>
                <w:b/>
                <w:bCs/>
                <w:color w:val="FFFFFF"/>
                <w:sz w:val="16"/>
                <w:szCs w:val="16"/>
              </w:rPr>
            </w:pPr>
            <w:r>
              <w:rPr>
                <w:rFonts w:ascii="Arial" w:hAnsi="Arial" w:cs="Arial"/>
                <w:b/>
                <w:bCs/>
                <w:color w:val="FFFFFF"/>
                <w:sz w:val="16"/>
                <w:szCs w:val="16"/>
              </w:rPr>
              <w:t>Clinical Experience</w:t>
            </w:r>
          </w:p>
          <w:p w14:paraId="1945D525" w14:textId="77777777" w:rsidR="009A4D30" w:rsidRPr="00B668F8" w:rsidRDefault="009A4D30" w:rsidP="00B668F8">
            <w:pPr>
              <w:rPr>
                <w:rFonts w:ascii="Arial" w:hAnsi="Arial" w:cs="Arial"/>
                <w:sz w:val="16"/>
                <w:szCs w:val="16"/>
              </w:rPr>
            </w:pPr>
          </w:p>
        </w:tc>
        <w:tc>
          <w:tcPr>
            <w:tcW w:w="1710" w:type="dxa"/>
            <w:tcBorders>
              <w:top w:val="single" w:sz="6" w:space="0" w:color="auto"/>
              <w:left w:val="nil"/>
              <w:bottom w:val="single" w:sz="6" w:space="0" w:color="auto"/>
              <w:right w:val="single" w:sz="6" w:space="0" w:color="auto"/>
            </w:tcBorders>
            <w:shd w:val="clear" w:color="C0C0C0" w:fill="C4C4D0" w:themeFill="text1" w:themeFillTint="40"/>
          </w:tcPr>
          <w:p w14:paraId="6F4C96A6" w14:textId="2A57CE9F" w:rsidR="009A4D30" w:rsidRPr="00B668F8" w:rsidRDefault="00B668F8" w:rsidP="009A4D30">
            <w:pPr>
              <w:widowControl w:val="0"/>
              <w:autoSpaceDE w:val="0"/>
              <w:autoSpaceDN w:val="0"/>
              <w:adjustRightInd w:val="0"/>
              <w:rPr>
                <w:rFonts w:ascii="Arial" w:hAnsi="Arial" w:cs="Arial"/>
                <w:iCs/>
                <w:color w:val="000000"/>
                <w:sz w:val="18"/>
                <w:szCs w:val="18"/>
              </w:rPr>
            </w:pPr>
            <w:r>
              <w:rPr>
                <w:rFonts w:ascii="Arial" w:hAnsi="Arial" w:cs="Arial"/>
                <w:iCs/>
                <w:color w:val="000000"/>
                <w:sz w:val="18"/>
                <w:szCs w:val="18"/>
              </w:rPr>
              <w:t xml:space="preserve">Submit </w:t>
            </w:r>
            <w:r w:rsidR="009A4D30" w:rsidRPr="00B668F8">
              <w:rPr>
                <w:rFonts w:ascii="Arial" w:hAnsi="Arial" w:cs="Arial"/>
                <w:iCs/>
                <w:color w:val="000000"/>
                <w:sz w:val="18"/>
                <w:szCs w:val="18"/>
              </w:rPr>
              <w:t>Plan</w:t>
            </w:r>
          </w:p>
        </w:tc>
        <w:tc>
          <w:tcPr>
            <w:tcW w:w="1768" w:type="dxa"/>
            <w:tcBorders>
              <w:top w:val="single" w:sz="6" w:space="0" w:color="auto"/>
              <w:left w:val="nil"/>
              <w:bottom w:val="single" w:sz="6" w:space="0" w:color="auto"/>
              <w:right w:val="single" w:sz="6" w:space="0" w:color="auto"/>
            </w:tcBorders>
            <w:shd w:val="clear" w:color="C0C0C0" w:fill="C4C4D0" w:themeFill="text1" w:themeFillTint="40"/>
          </w:tcPr>
          <w:p w14:paraId="683C3ECF" w14:textId="295A2897"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Submit </w:t>
            </w:r>
            <w:r w:rsidRPr="00B668F8">
              <w:rPr>
                <w:rFonts w:ascii="Arial" w:hAnsi="Arial" w:cs="Arial"/>
                <w:color w:val="000000"/>
                <w:sz w:val="18"/>
                <w:szCs w:val="18"/>
              </w:rPr>
              <w:t>Revise</w:t>
            </w:r>
            <w:r w:rsidR="00B668F8">
              <w:rPr>
                <w:rFonts w:ascii="Arial" w:hAnsi="Arial" w:cs="Arial"/>
                <w:color w:val="000000"/>
                <w:sz w:val="18"/>
                <w:szCs w:val="18"/>
              </w:rPr>
              <w:t>d</w:t>
            </w:r>
            <w:r w:rsidRPr="00B668F8">
              <w:rPr>
                <w:rFonts w:ascii="Arial" w:hAnsi="Arial" w:cs="Arial"/>
                <w:color w:val="000000"/>
                <w:sz w:val="18"/>
                <w:szCs w:val="18"/>
              </w:rPr>
              <w:t xml:space="preserve"> Plan</w:t>
            </w:r>
          </w:p>
        </w:tc>
        <w:tc>
          <w:tcPr>
            <w:tcW w:w="1442" w:type="dxa"/>
            <w:tcBorders>
              <w:top w:val="single" w:sz="6" w:space="0" w:color="auto"/>
              <w:left w:val="nil"/>
              <w:bottom w:val="single" w:sz="6" w:space="0" w:color="auto"/>
              <w:right w:val="single" w:sz="6" w:space="0" w:color="auto"/>
            </w:tcBorders>
            <w:shd w:val="clear" w:color="C0C0C0" w:fill="C4C4D0" w:themeFill="text1" w:themeFillTint="40"/>
          </w:tcPr>
          <w:p w14:paraId="6A42899A" w14:textId="02BCBB84"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338" w:type="dxa"/>
            <w:tcBorders>
              <w:top w:val="single" w:sz="6" w:space="0" w:color="auto"/>
              <w:left w:val="nil"/>
              <w:bottom w:val="single" w:sz="6" w:space="0" w:color="auto"/>
              <w:right w:val="single" w:sz="6" w:space="0" w:color="auto"/>
            </w:tcBorders>
            <w:shd w:val="clear" w:color="C0C0C0" w:fill="C4C4D0" w:themeFill="text1" w:themeFillTint="40"/>
          </w:tcPr>
          <w:p w14:paraId="15A5C332" w14:textId="577EE6B4"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302" w:type="dxa"/>
            <w:tcBorders>
              <w:top w:val="single" w:sz="6" w:space="0" w:color="auto"/>
              <w:left w:val="nil"/>
              <w:bottom w:val="single" w:sz="6" w:space="0" w:color="auto"/>
              <w:right w:val="single" w:sz="6" w:space="0" w:color="auto"/>
            </w:tcBorders>
            <w:shd w:val="clear" w:color="C0C0C0" w:fill="C4C4D0" w:themeFill="text1" w:themeFillTint="40"/>
          </w:tcPr>
          <w:p w14:paraId="133E1E5F" w14:textId="166AEFA9" w:rsidR="009A4D30" w:rsidRPr="00B668F8" w:rsidRDefault="009A4D30" w:rsidP="009A4D30">
            <w:pPr>
              <w:widowControl w:val="0"/>
              <w:autoSpaceDE w:val="0"/>
              <w:autoSpaceDN w:val="0"/>
              <w:adjustRightInd w:val="0"/>
              <w:rPr>
                <w:rFonts w:ascii="Arial" w:hAnsi="Arial" w:cs="Arial"/>
                <w:color w:val="000000"/>
                <w:sz w:val="18"/>
                <w:szCs w:val="18"/>
              </w:rPr>
            </w:pPr>
            <w:r w:rsidRPr="00B668F8">
              <w:rPr>
                <w:rFonts w:ascii="Arial" w:hAnsi="Arial" w:cs="Arial"/>
                <w:color w:val="000000"/>
                <w:sz w:val="18"/>
                <w:szCs w:val="18"/>
              </w:rPr>
              <w:t xml:space="preserve"> Do, Study, Act…</w:t>
            </w:r>
            <w:r w:rsidR="00B668F8">
              <w:rPr>
                <w:rFonts w:ascii="Arial" w:hAnsi="Arial" w:cs="Arial"/>
                <w:color w:val="000000"/>
                <w:sz w:val="18"/>
                <w:szCs w:val="18"/>
              </w:rPr>
              <w:t xml:space="preserve"> Submit </w:t>
            </w:r>
            <w:r w:rsidR="00B668F8" w:rsidRPr="00B668F8">
              <w:rPr>
                <w:rFonts w:ascii="Arial" w:hAnsi="Arial" w:cs="Arial"/>
                <w:color w:val="000000"/>
                <w:sz w:val="18"/>
                <w:szCs w:val="18"/>
              </w:rPr>
              <w:t>Revise</w:t>
            </w:r>
            <w:r w:rsidR="00B668F8">
              <w:rPr>
                <w:rFonts w:ascii="Arial" w:hAnsi="Arial" w:cs="Arial"/>
                <w:color w:val="000000"/>
                <w:sz w:val="18"/>
                <w:szCs w:val="18"/>
              </w:rPr>
              <w:t>d</w:t>
            </w:r>
            <w:r w:rsidR="00B668F8" w:rsidRPr="00B668F8">
              <w:rPr>
                <w:rFonts w:ascii="Arial" w:hAnsi="Arial" w:cs="Arial"/>
                <w:color w:val="000000"/>
                <w:sz w:val="18"/>
                <w:szCs w:val="18"/>
              </w:rPr>
              <w:t xml:space="preserve"> Plan</w:t>
            </w:r>
          </w:p>
        </w:tc>
        <w:tc>
          <w:tcPr>
            <w:tcW w:w="1080" w:type="dxa"/>
            <w:tcBorders>
              <w:top w:val="single" w:sz="6" w:space="0" w:color="auto"/>
              <w:left w:val="nil"/>
              <w:bottom w:val="single" w:sz="6" w:space="0" w:color="auto"/>
              <w:right w:val="single" w:sz="6" w:space="0" w:color="auto"/>
            </w:tcBorders>
            <w:shd w:val="clear" w:color="C0C0C0" w:fill="C4C4D0" w:themeFill="text1" w:themeFillTint="40"/>
          </w:tcPr>
          <w:p w14:paraId="511FE7BF" w14:textId="77777777" w:rsidR="009A4D30" w:rsidRPr="00B668F8" w:rsidRDefault="009A4D30" w:rsidP="009A4D30">
            <w:pPr>
              <w:widowControl w:val="0"/>
              <w:autoSpaceDE w:val="0"/>
              <w:autoSpaceDN w:val="0"/>
              <w:adjustRightInd w:val="0"/>
              <w:rPr>
                <w:rFonts w:ascii="Arial" w:hAnsi="Arial" w:cs="Arial"/>
                <w:iCs/>
                <w:color w:val="000000"/>
                <w:sz w:val="18"/>
                <w:szCs w:val="18"/>
              </w:rPr>
            </w:pPr>
            <w:r w:rsidRPr="00B668F8">
              <w:rPr>
                <w:rFonts w:ascii="Arial" w:hAnsi="Arial" w:cs="Arial"/>
                <w:iCs/>
                <w:color w:val="000000"/>
                <w:sz w:val="18"/>
                <w:szCs w:val="18"/>
              </w:rPr>
              <w:t>Submit impact statement</w:t>
            </w:r>
          </w:p>
        </w:tc>
        <w:tc>
          <w:tcPr>
            <w:tcW w:w="1080" w:type="dxa"/>
            <w:tcBorders>
              <w:top w:val="single" w:sz="6" w:space="0" w:color="auto"/>
              <w:left w:val="single" w:sz="6" w:space="0" w:color="auto"/>
              <w:bottom w:val="single" w:sz="6" w:space="0" w:color="auto"/>
              <w:right w:val="nil"/>
            </w:tcBorders>
          </w:tcPr>
          <w:p w14:paraId="500A5DEE" w14:textId="77777777" w:rsidR="009A4D30" w:rsidRPr="00B668F8" w:rsidRDefault="009A4D30" w:rsidP="009A4D30">
            <w:pPr>
              <w:widowControl w:val="0"/>
              <w:autoSpaceDE w:val="0"/>
              <w:autoSpaceDN w:val="0"/>
              <w:adjustRightInd w:val="0"/>
              <w:rPr>
                <w:rFonts w:ascii="Arial" w:hAnsi="Arial" w:cs="Arial"/>
                <w:color w:val="FFFFFF"/>
                <w:sz w:val="18"/>
                <w:szCs w:val="18"/>
              </w:rPr>
            </w:pPr>
          </w:p>
        </w:tc>
        <w:tc>
          <w:tcPr>
            <w:tcW w:w="1146" w:type="dxa"/>
            <w:tcBorders>
              <w:top w:val="single" w:sz="6" w:space="0" w:color="auto"/>
              <w:left w:val="nil"/>
              <w:bottom w:val="single" w:sz="6" w:space="0" w:color="auto"/>
            </w:tcBorders>
          </w:tcPr>
          <w:p w14:paraId="38C2619B" w14:textId="77777777" w:rsidR="009A4D30" w:rsidRPr="00B668F8" w:rsidRDefault="009A4D30" w:rsidP="009A4D30">
            <w:pPr>
              <w:widowControl w:val="0"/>
              <w:autoSpaceDE w:val="0"/>
              <w:autoSpaceDN w:val="0"/>
              <w:adjustRightInd w:val="0"/>
              <w:rPr>
                <w:rFonts w:ascii="Arial" w:hAnsi="Arial" w:cs="Arial"/>
                <w:color w:val="FFFFFF"/>
                <w:sz w:val="18"/>
                <w:szCs w:val="18"/>
              </w:rPr>
            </w:pPr>
          </w:p>
        </w:tc>
      </w:tr>
      <w:tr w:rsidR="009A4D30" w:rsidRPr="009A4D30" w14:paraId="362AE7F9" w14:textId="77777777" w:rsidTr="00502367">
        <w:trPr>
          <w:trHeight w:val="768"/>
        </w:trPr>
        <w:tc>
          <w:tcPr>
            <w:tcW w:w="1044" w:type="dxa"/>
            <w:tcBorders>
              <w:top w:val="single" w:sz="6" w:space="0" w:color="auto"/>
              <w:left w:val="single" w:sz="6" w:space="0" w:color="auto"/>
              <w:bottom w:val="single" w:sz="6" w:space="0" w:color="auto"/>
              <w:right w:val="single" w:sz="6" w:space="0" w:color="auto"/>
            </w:tcBorders>
            <w:shd w:val="clear" w:color="auto" w:fill="5A342D" w:themeFill="accent6" w:themeFillShade="BF"/>
          </w:tcPr>
          <w:p w14:paraId="0E9CCD0F" w14:textId="51B46403" w:rsidR="00B668F8" w:rsidRDefault="009A4D30" w:rsidP="009A4D30">
            <w:pPr>
              <w:widowControl w:val="0"/>
              <w:autoSpaceDE w:val="0"/>
              <w:autoSpaceDN w:val="0"/>
              <w:adjustRightInd w:val="0"/>
              <w:rPr>
                <w:rFonts w:ascii="Arial" w:hAnsi="Arial" w:cs="Arial"/>
                <w:b/>
                <w:bCs/>
                <w:color w:val="FFFFFF"/>
                <w:sz w:val="16"/>
                <w:szCs w:val="16"/>
              </w:rPr>
            </w:pPr>
            <w:r w:rsidRPr="009A4D30">
              <w:rPr>
                <w:rFonts w:ascii="Arial" w:hAnsi="Arial" w:cs="Arial"/>
                <w:b/>
                <w:bCs/>
                <w:color w:val="FFFFFF"/>
                <w:sz w:val="16"/>
                <w:szCs w:val="16"/>
              </w:rPr>
              <w:t>Dissertation</w:t>
            </w:r>
          </w:p>
          <w:p w14:paraId="106D9A7D" w14:textId="57CC6741" w:rsidR="00B668F8" w:rsidRDefault="00B668F8" w:rsidP="00B668F8">
            <w:pPr>
              <w:rPr>
                <w:rFonts w:ascii="Arial" w:hAnsi="Arial" w:cs="Arial"/>
                <w:sz w:val="16"/>
                <w:szCs w:val="16"/>
              </w:rPr>
            </w:pPr>
          </w:p>
          <w:p w14:paraId="57A20B25" w14:textId="77777777" w:rsidR="009A4D30" w:rsidRPr="00B668F8" w:rsidRDefault="009A4D30" w:rsidP="00B668F8">
            <w:pPr>
              <w:rPr>
                <w:rFonts w:ascii="Arial" w:hAnsi="Arial" w:cs="Arial"/>
                <w:sz w:val="16"/>
                <w:szCs w:val="16"/>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073628F" w14:textId="77777777" w:rsidR="009A4D30" w:rsidRPr="00B668F8" w:rsidRDefault="009A4D30" w:rsidP="009A4D30">
            <w:pPr>
              <w:widowControl w:val="0"/>
              <w:autoSpaceDE w:val="0"/>
              <w:autoSpaceDN w:val="0"/>
              <w:adjustRightInd w:val="0"/>
              <w:rPr>
                <w:rFonts w:ascii="Arial" w:hAnsi="Arial" w:cs="Arial"/>
                <w:b/>
                <w:i/>
                <w:sz w:val="18"/>
                <w:szCs w:val="18"/>
              </w:rPr>
            </w:pPr>
            <w:r w:rsidRPr="00B668F8">
              <w:rPr>
                <w:rFonts w:ascii="Arial" w:hAnsi="Arial" w:cs="Arial"/>
                <w:b/>
                <w:i/>
                <w:sz w:val="18"/>
                <w:szCs w:val="18"/>
              </w:rPr>
              <w:t>Dissertation coach assigned</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5598E4EF" w14:textId="2960B9DE"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CITI certification </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5938E9F" w14:textId="190F9101"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33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8D355E2" w14:textId="77777777" w:rsidR="009A4D30" w:rsidRPr="00B668F8" w:rsidRDefault="009A4D30" w:rsidP="009A4D30">
            <w:pPr>
              <w:widowControl w:val="0"/>
              <w:autoSpaceDE w:val="0"/>
              <w:autoSpaceDN w:val="0"/>
              <w:adjustRightInd w:val="0"/>
              <w:rPr>
                <w:rFonts w:ascii="Arial" w:hAnsi="Arial" w:cs="Arial"/>
                <w:b/>
                <w:i/>
                <w:sz w:val="18"/>
                <w:szCs w:val="18"/>
              </w:rPr>
            </w:pPr>
            <w:r w:rsidRPr="00B668F8">
              <w:rPr>
                <w:rFonts w:ascii="Arial" w:hAnsi="Arial" w:cs="Arial"/>
                <w:b/>
                <w:i/>
                <w:sz w:val="18"/>
                <w:szCs w:val="18"/>
              </w:rPr>
              <w:t>Dissertation chair assigned</w:t>
            </w: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E929D11" w14:textId="368300CF"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Ch. 1-3 D</w:t>
            </w:r>
            <w:r w:rsidR="009A4D30" w:rsidRPr="00B668F8">
              <w:rPr>
                <w:rFonts w:ascii="Arial" w:hAnsi="Arial" w:cs="Arial"/>
                <w:sz w:val="18"/>
                <w:szCs w:val="18"/>
              </w:rPr>
              <w:t xml:space="preserve">raft </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29A0401D" w14:textId="5F6AB4A9"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Revision</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3C84F1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Proposal defense</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68EBB7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Complete chapters 4 and 5</w:t>
            </w:r>
          </w:p>
        </w:tc>
      </w:tr>
      <w:tr w:rsidR="009A4D30" w:rsidRPr="009A4D30" w14:paraId="69EF85E4" w14:textId="77777777" w:rsidTr="00502367">
        <w:trPr>
          <w:trHeight w:val="1065"/>
        </w:trPr>
        <w:tc>
          <w:tcPr>
            <w:tcW w:w="1044" w:type="dxa"/>
            <w:tcBorders>
              <w:top w:val="single" w:sz="6" w:space="0" w:color="auto"/>
              <w:bottom w:val="nil"/>
              <w:right w:val="single" w:sz="6" w:space="0" w:color="auto"/>
            </w:tcBorders>
          </w:tcPr>
          <w:p w14:paraId="27121047"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B073EF1" w14:textId="346FF3F4"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List of Potential T</w:t>
            </w:r>
            <w:r w:rsidR="009A4D30" w:rsidRPr="00B668F8">
              <w:rPr>
                <w:rFonts w:ascii="Arial" w:hAnsi="Arial" w:cs="Arial"/>
                <w:sz w:val="18"/>
                <w:szCs w:val="18"/>
              </w:rPr>
              <w:t>opics (3-5)</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006AADF" w14:textId="053A9B99"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 xml:space="preserve">Focused </w:t>
            </w:r>
            <w:r w:rsidR="009A4D30" w:rsidRPr="00B668F8">
              <w:rPr>
                <w:rFonts w:ascii="Arial" w:hAnsi="Arial" w:cs="Arial"/>
                <w:sz w:val="18"/>
                <w:szCs w:val="18"/>
              </w:rPr>
              <w:t xml:space="preserve">Topic </w:t>
            </w:r>
            <w:r>
              <w:rPr>
                <w:rFonts w:ascii="Arial" w:hAnsi="Arial" w:cs="Arial"/>
                <w:sz w:val="18"/>
                <w:szCs w:val="18"/>
              </w:rPr>
              <w:t xml:space="preserve">List </w:t>
            </w:r>
            <w:r w:rsidR="009A4D30" w:rsidRPr="00B668F8">
              <w:rPr>
                <w:rFonts w:ascii="Arial" w:hAnsi="Arial" w:cs="Arial"/>
                <w:sz w:val="18"/>
                <w:szCs w:val="18"/>
              </w:rPr>
              <w:t>(1-3)</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AD608A5" w14:textId="714B8DFD"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Ch. 2 (Literature Review) D</w:t>
            </w:r>
            <w:r w:rsidR="009A4D30" w:rsidRPr="00B668F8">
              <w:rPr>
                <w:rFonts w:ascii="Arial" w:hAnsi="Arial" w:cs="Arial"/>
                <w:sz w:val="18"/>
                <w:szCs w:val="18"/>
              </w:rPr>
              <w:t xml:space="preserve">raft </w:t>
            </w:r>
          </w:p>
        </w:tc>
        <w:tc>
          <w:tcPr>
            <w:tcW w:w="133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016A7C4" w14:textId="3033B8D0"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Full Proposal O</w:t>
            </w:r>
            <w:r w:rsidR="009A4D30" w:rsidRPr="00B668F8">
              <w:rPr>
                <w:rFonts w:ascii="Arial" w:hAnsi="Arial" w:cs="Arial"/>
                <w:sz w:val="18"/>
                <w:szCs w:val="18"/>
              </w:rPr>
              <w:t xml:space="preserve">utline </w:t>
            </w: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02ECD91" w14:textId="7EF0CB73"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Cohort Tuning Protocol</w:t>
            </w: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1E90F278" w14:textId="2258A4EF"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1-3 </w:t>
            </w:r>
            <w:r w:rsidR="00B668F8">
              <w:rPr>
                <w:rFonts w:ascii="Arial" w:hAnsi="Arial" w:cs="Arial"/>
                <w:sz w:val="18"/>
                <w:szCs w:val="18"/>
              </w:rPr>
              <w:t>Cross-Cohort Tuning Protocol</w:t>
            </w:r>
          </w:p>
        </w:tc>
        <w:tc>
          <w:tcPr>
            <w:tcW w:w="1080" w:type="dxa"/>
            <w:tcBorders>
              <w:top w:val="single" w:sz="6" w:space="0" w:color="auto"/>
              <w:left w:val="single" w:sz="6" w:space="0" w:color="auto"/>
              <w:bottom w:val="nil"/>
              <w:right w:val="single" w:sz="6" w:space="0" w:color="auto"/>
            </w:tcBorders>
            <w:shd w:val="clear" w:color="C0C0C0" w:fill="E9D6D3" w:themeFill="accent6" w:themeFillTint="33"/>
          </w:tcPr>
          <w:p w14:paraId="39B2AEF8"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IRB Submitted and Approved</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16EF288D"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Defend dissertation</w:t>
            </w:r>
          </w:p>
        </w:tc>
      </w:tr>
      <w:tr w:rsidR="009A4D30" w:rsidRPr="009A4D30" w14:paraId="40E33E8A" w14:textId="77777777" w:rsidTr="00502367">
        <w:trPr>
          <w:trHeight w:val="435"/>
        </w:trPr>
        <w:tc>
          <w:tcPr>
            <w:tcW w:w="1044" w:type="dxa"/>
            <w:tcBorders>
              <w:top w:val="nil"/>
              <w:bottom w:val="nil"/>
              <w:right w:val="single" w:sz="6" w:space="0" w:color="auto"/>
            </w:tcBorders>
          </w:tcPr>
          <w:p w14:paraId="24F0664E"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35917615" w14:textId="4B3FCE07"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286BE2DD" w14:textId="14131359"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Annotated B</w:t>
            </w:r>
            <w:r w:rsidR="009A4D30" w:rsidRPr="00B668F8">
              <w:rPr>
                <w:rFonts w:ascii="Arial" w:hAnsi="Arial" w:cs="Arial"/>
                <w:sz w:val="18"/>
                <w:szCs w:val="18"/>
              </w:rPr>
              <w:t xml:space="preserve">ibliography </w:t>
            </w:r>
          </w:p>
        </w:tc>
        <w:tc>
          <w:tcPr>
            <w:tcW w:w="144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4DEB0CF4" w14:textId="0A46FFEC"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Potential Research Q</w:t>
            </w:r>
            <w:r w:rsidR="009A4D30" w:rsidRPr="00B668F8">
              <w:rPr>
                <w:rFonts w:ascii="Arial" w:hAnsi="Arial" w:cs="Arial"/>
                <w:sz w:val="18"/>
                <w:szCs w:val="18"/>
              </w:rPr>
              <w:t xml:space="preserve">uestions </w:t>
            </w:r>
          </w:p>
        </w:tc>
        <w:tc>
          <w:tcPr>
            <w:tcW w:w="1338" w:type="dxa"/>
            <w:tcBorders>
              <w:top w:val="single" w:sz="6" w:space="0" w:color="auto"/>
              <w:left w:val="single" w:sz="6" w:space="0" w:color="auto"/>
              <w:bottom w:val="nil"/>
              <w:right w:val="single" w:sz="6" w:space="0" w:color="auto"/>
            </w:tcBorders>
          </w:tcPr>
          <w:p w14:paraId="4D5CD038"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7CACDD8A" w14:textId="591D52A6" w:rsidR="009A4D30" w:rsidRPr="00B668F8" w:rsidRDefault="00B668F8" w:rsidP="009A4D30">
            <w:pPr>
              <w:widowControl w:val="0"/>
              <w:autoSpaceDE w:val="0"/>
              <w:autoSpaceDN w:val="0"/>
              <w:adjustRightInd w:val="0"/>
              <w:rPr>
                <w:rFonts w:ascii="Arial" w:hAnsi="Arial" w:cs="Arial"/>
                <w:sz w:val="18"/>
                <w:szCs w:val="18"/>
              </w:rPr>
            </w:pPr>
            <w:r>
              <w:rPr>
                <w:rFonts w:ascii="Arial" w:hAnsi="Arial" w:cs="Arial"/>
                <w:sz w:val="18"/>
                <w:szCs w:val="18"/>
              </w:rPr>
              <w:t>Committee Members</w:t>
            </w:r>
          </w:p>
        </w:tc>
        <w:tc>
          <w:tcPr>
            <w:tcW w:w="1080" w:type="dxa"/>
            <w:tcBorders>
              <w:top w:val="nil"/>
              <w:left w:val="single" w:sz="6" w:space="0" w:color="auto"/>
              <w:bottom w:val="nil"/>
              <w:right w:val="single" w:sz="6" w:space="0" w:color="auto"/>
            </w:tcBorders>
          </w:tcPr>
          <w:p w14:paraId="0EBBF83D"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5C2EEE70"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Collect and analyze data</w:t>
            </w:r>
          </w:p>
        </w:tc>
        <w:tc>
          <w:tcPr>
            <w:tcW w:w="1146"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F7E13F6" w14:textId="77777777" w:rsidR="009A4D30" w:rsidRPr="00B668F8" w:rsidRDefault="009A4D30" w:rsidP="009A4D30">
            <w:pPr>
              <w:widowControl w:val="0"/>
              <w:autoSpaceDE w:val="0"/>
              <w:autoSpaceDN w:val="0"/>
              <w:adjustRightInd w:val="0"/>
              <w:rPr>
                <w:rFonts w:ascii="Arial" w:hAnsi="Arial" w:cs="Arial"/>
                <w:sz w:val="18"/>
                <w:szCs w:val="18"/>
              </w:rPr>
            </w:pPr>
            <w:r w:rsidRPr="00B668F8">
              <w:rPr>
                <w:rFonts w:ascii="Arial" w:hAnsi="Arial" w:cs="Arial"/>
                <w:sz w:val="18"/>
                <w:szCs w:val="18"/>
              </w:rPr>
              <w:t>Complete dissertation checklist</w:t>
            </w:r>
          </w:p>
        </w:tc>
      </w:tr>
      <w:tr w:rsidR="009A4D30" w:rsidRPr="009A4D30" w14:paraId="12A0035D" w14:textId="77777777" w:rsidTr="00502367">
        <w:trPr>
          <w:trHeight w:val="948"/>
        </w:trPr>
        <w:tc>
          <w:tcPr>
            <w:tcW w:w="1044" w:type="dxa"/>
            <w:tcBorders>
              <w:top w:val="nil"/>
              <w:bottom w:val="nil"/>
              <w:right w:val="single" w:sz="6" w:space="0" w:color="auto"/>
            </w:tcBorders>
          </w:tcPr>
          <w:p w14:paraId="68E311DE"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6A315467" w14:textId="0BC5EE71" w:rsidR="009A4D30" w:rsidRPr="00B668F8" w:rsidRDefault="00B668F8" w:rsidP="00B668F8">
            <w:pPr>
              <w:widowControl w:val="0"/>
              <w:autoSpaceDE w:val="0"/>
              <w:autoSpaceDN w:val="0"/>
              <w:adjustRightInd w:val="0"/>
              <w:rPr>
                <w:rFonts w:ascii="Arial" w:hAnsi="Arial" w:cs="Arial"/>
                <w:sz w:val="18"/>
                <w:szCs w:val="18"/>
              </w:rPr>
            </w:pPr>
            <w:r>
              <w:rPr>
                <w:rFonts w:ascii="Arial" w:hAnsi="Arial" w:cs="Arial"/>
                <w:sz w:val="18"/>
                <w:szCs w:val="18"/>
              </w:rPr>
              <w:t xml:space="preserve">Ch. 1 Sample </w:t>
            </w:r>
            <w:r w:rsidR="009A4D30" w:rsidRPr="00B668F8">
              <w:rPr>
                <w:rFonts w:ascii="Arial" w:hAnsi="Arial" w:cs="Arial"/>
                <w:sz w:val="18"/>
                <w:szCs w:val="18"/>
              </w:rPr>
              <w:t xml:space="preserve">Outlines </w:t>
            </w: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17FDCB2" w14:textId="24E83705"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 xml:space="preserve">Ch. 2 </w:t>
            </w:r>
            <w:r w:rsidR="00B668F8">
              <w:rPr>
                <w:rFonts w:ascii="Arial" w:hAnsi="Arial" w:cs="Arial"/>
                <w:sz w:val="18"/>
                <w:szCs w:val="18"/>
              </w:rPr>
              <w:t xml:space="preserve">Sample Outlines </w:t>
            </w:r>
          </w:p>
        </w:tc>
        <w:tc>
          <w:tcPr>
            <w:tcW w:w="1442" w:type="dxa"/>
            <w:tcBorders>
              <w:top w:val="single" w:sz="6" w:space="0" w:color="auto"/>
              <w:left w:val="single" w:sz="6" w:space="0" w:color="auto"/>
              <w:bottom w:val="nil"/>
              <w:right w:val="single" w:sz="6" w:space="0" w:color="auto"/>
            </w:tcBorders>
            <w:shd w:val="clear" w:color="C0C0C0" w:fill="E9D6D3" w:themeFill="accent6" w:themeFillTint="33"/>
          </w:tcPr>
          <w:p w14:paraId="21425402" w14:textId="5A5C8BD3"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Ch.</w:t>
            </w:r>
            <w:r w:rsidR="00B668F8">
              <w:rPr>
                <w:rFonts w:ascii="Arial" w:hAnsi="Arial" w:cs="Arial"/>
                <w:sz w:val="18"/>
                <w:szCs w:val="18"/>
              </w:rPr>
              <w:t xml:space="preserve"> 3 (Proposed research methods) O</w:t>
            </w:r>
            <w:r w:rsidRPr="00B668F8">
              <w:rPr>
                <w:rFonts w:ascii="Arial" w:hAnsi="Arial" w:cs="Arial"/>
                <w:sz w:val="18"/>
                <w:szCs w:val="18"/>
              </w:rPr>
              <w:t xml:space="preserve">utline </w:t>
            </w:r>
          </w:p>
        </w:tc>
        <w:tc>
          <w:tcPr>
            <w:tcW w:w="1338" w:type="dxa"/>
            <w:tcBorders>
              <w:top w:val="nil"/>
              <w:left w:val="single" w:sz="6" w:space="0" w:color="auto"/>
              <w:bottom w:val="nil"/>
              <w:right w:val="nil"/>
            </w:tcBorders>
          </w:tcPr>
          <w:p w14:paraId="089DA52D"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single" w:sz="6" w:space="0" w:color="auto"/>
              <w:left w:val="nil"/>
              <w:bottom w:val="nil"/>
              <w:right w:val="nil"/>
            </w:tcBorders>
          </w:tcPr>
          <w:p w14:paraId="22D6632A"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15A6F9BF"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single" w:sz="6" w:space="0" w:color="auto"/>
              <w:left w:val="nil"/>
              <w:bottom w:val="nil"/>
              <w:right w:val="nil"/>
            </w:tcBorders>
          </w:tcPr>
          <w:p w14:paraId="41C7C80D"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single" w:sz="6" w:space="0" w:color="auto"/>
              <w:left w:val="nil"/>
              <w:bottom w:val="nil"/>
              <w:right w:val="nil"/>
            </w:tcBorders>
          </w:tcPr>
          <w:p w14:paraId="28526AA3" w14:textId="77777777" w:rsidR="009A4D30" w:rsidRPr="00B668F8" w:rsidRDefault="009A4D30" w:rsidP="009A4D30">
            <w:pPr>
              <w:widowControl w:val="0"/>
              <w:autoSpaceDE w:val="0"/>
              <w:autoSpaceDN w:val="0"/>
              <w:adjustRightInd w:val="0"/>
              <w:rPr>
                <w:rFonts w:ascii="Arial" w:hAnsi="Arial" w:cs="Arial"/>
                <w:sz w:val="18"/>
                <w:szCs w:val="18"/>
              </w:rPr>
            </w:pPr>
          </w:p>
        </w:tc>
      </w:tr>
      <w:tr w:rsidR="009A4D30" w:rsidRPr="009A4D30" w14:paraId="6EDE1920" w14:textId="77777777" w:rsidTr="00502367">
        <w:trPr>
          <w:trHeight w:val="878"/>
        </w:trPr>
        <w:tc>
          <w:tcPr>
            <w:tcW w:w="1044" w:type="dxa"/>
            <w:tcBorders>
              <w:top w:val="nil"/>
              <w:bottom w:val="nil"/>
              <w:right w:val="nil"/>
            </w:tcBorders>
          </w:tcPr>
          <w:p w14:paraId="1FADB492" w14:textId="77777777" w:rsidR="009A4D30" w:rsidRPr="009A4D30" w:rsidRDefault="009A4D30" w:rsidP="00B668F8">
            <w:pPr>
              <w:widowControl w:val="0"/>
              <w:autoSpaceDE w:val="0"/>
              <w:autoSpaceDN w:val="0"/>
              <w:adjustRightInd w:val="0"/>
              <w:rPr>
                <w:rFonts w:ascii="Arial" w:hAnsi="Arial" w:cs="Arial"/>
                <w:sz w:val="20"/>
                <w:szCs w:val="20"/>
              </w:rPr>
            </w:pPr>
          </w:p>
        </w:tc>
        <w:tc>
          <w:tcPr>
            <w:tcW w:w="1710" w:type="dxa"/>
            <w:tcBorders>
              <w:top w:val="single" w:sz="6" w:space="0" w:color="auto"/>
              <w:left w:val="nil"/>
              <w:bottom w:val="nil"/>
              <w:right w:val="single" w:sz="6" w:space="0" w:color="auto"/>
            </w:tcBorders>
          </w:tcPr>
          <w:p w14:paraId="65F4F7D7" w14:textId="77777777" w:rsidR="009A4D30" w:rsidRPr="00B668F8" w:rsidRDefault="009A4D30" w:rsidP="009A4D30">
            <w:pPr>
              <w:widowControl w:val="0"/>
              <w:autoSpaceDE w:val="0"/>
              <w:autoSpaceDN w:val="0"/>
              <w:adjustRightInd w:val="0"/>
              <w:rPr>
                <w:rFonts w:ascii="Arial" w:hAnsi="Arial" w:cs="Arial"/>
                <w:sz w:val="18"/>
                <w:szCs w:val="18"/>
              </w:rPr>
            </w:pPr>
          </w:p>
        </w:tc>
        <w:tc>
          <w:tcPr>
            <w:tcW w:w="1768" w:type="dxa"/>
            <w:tcBorders>
              <w:top w:val="single" w:sz="6" w:space="0" w:color="auto"/>
              <w:left w:val="single" w:sz="6" w:space="0" w:color="auto"/>
              <w:bottom w:val="single" w:sz="6" w:space="0" w:color="auto"/>
              <w:right w:val="single" w:sz="6" w:space="0" w:color="auto"/>
            </w:tcBorders>
            <w:shd w:val="clear" w:color="C0C0C0" w:fill="E9D6D3" w:themeFill="accent6" w:themeFillTint="33"/>
          </w:tcPr>
          <w:p w14:paraId="01D4D2CB" w14:textId="2FB9E1D5" w:rsidR="009A4D30" w:rsidRPr="00B668F8" w:rsidRDefault="009A4D30" w:rsidP="00B668F8">
            <w:pPr>
              <w:widowControl w:val="0"/>
              <w:autoSpaceDE w:val="0"/>
              <w:autoSpaceDN w:val="0"/>
              <w:adjustRightInd w:val="0"/>
              <w:rPr>
                <w:rFonts w:ascii="Arial" w:hAnsi="Arial" w:cs="Arial"/>
                <w:sz w:val="18"/>
                <w:szCs w:val="18"/>
              </w:rPr>
            </w:pPr>
            <w:r w:rsidRPr="00B668F8">
              <w:rPr>
                <w:rFonts w:ascii="Arial" w:hAnsi="Arial" w:cs="Arial"/>
                <w:sz w:val="18"/>
                <w:szCs w:val="18"/>
              </w:rPr>
              <w:t>Ch. 1 (Intr</w:t>
            </w:r>
            <w:r w:rsidR="00B668F8">
              <w:rPr>
                <w:rFonts w:ascii="Arial" w:hAnsi="Arial" w:cs="Arial"/>
                <w:sz w:val="18"/>
                <w:szCs w:val="18"/>
              </w:rPr>
              <w:t>oduction to the Problem/Topic) D</w:t>
            </w:r>
            <w:r w:rsidRPr="00B668F8">
              <w:rPr>
                <w:rFonts w:ascii="Arial" w:hAnsi="Arial" w:cs="Arial"/>
                <w:sz w:val="18"/>
                <w:szCs w:val="18"/>
              </w:rPr>
              <w:t xml:space="preserve">raft </w:t>
            </w:r>
          </w:p>
        </w:tc>
        <w:tc>
          <w:tcPr>
            <w:tcW w:w="1442" w:type="dxa"/>
            <w:tcBorders>
              <w:top w:val="single" w:sz="6" w:space="0" w:color="auto"/>
              <w:left w:val="single" w:sz="6" w:space="0" w:color="auto"/>
              <w:bottom w:val="nil"/>
              <w:right w:val="nil"/>
            </w:tcBorders>
          </w:tcPr>
          <w:p w14:paraId="5CA7677F" w14:textId="77777777" w:rsidR="009A4D30" w:rsidRPr="00B668F8" w:rsidRDefault="009A4D30" w:rsidP="009A4D30">
            <w:pPr>
              <w:widowControl w:val="0"/>
              <w:autoSpaceDE w:val="0"/>
              <w:autoSpaceDN w:val="0"/>
              <w:adjustRightInd w:val="0"/>
              <w:rPr>
                <w:rFonts w:ascii="Arial" w:hAnsi="Arial" w:cs="Arial"/>
                <w:sz w:val="18"/>
                <w:szCs w:val="18"/>
              </w:rPr>
            </w:pPr>
          </w:p>
        </w:tc>
        <w:tc>
          <w:tcPr>
            <w:tcW w:w="1338" w:type="dxa"/>
            <w:tcBorders>
              <w:top w:val="nil"/>
              <w:left w:val="nil"/>
              <w:bottom w:val="nil"/>
              <w:right w:val="nil"/>
            </w:tcBorders>
          </w:tcPr>
          <w:p w14:paraId="1D3A645C"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nil"/>
              <w:left w:val="nil"/>
              <w:bottom w:val="nil"/>
              <w:right w:val="nil"/>
            </w:tcBorders>
          </w:tcPr>
          <w:p w14:paraId="6428D325"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0D39155A"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61F4C82E"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nil"/>
              <w:left w:val="nil"/>
              <w:bottom w:val="nil"/>
              <w:right w:val="nil"/>
            </w:tcBorders>
          </w:tcPr>
          <w:p w14:paraId="06B0662E" w14:textId="77777777" w:rsidR="009A4D30" w:rsidRPr="00B668F8" w:rsidRDefault="009A4D30" w:rsidP="009A4D30">
            <w:pPr>
              <w:widowControl w:val="0"/>
              <w:autoSpaceDE w:val="0"/>
              <w:autoSpaceDN w:val="0"/>
              <w:adjustRightInd w:val="0"/>
              <w:rPr>
                <w:rFonts w:ascii="Arial" w:hAnsi="Arial" w:cs="Arial"/>
                <w:sz w:val="18"/>
                <w:szCs w:val="18"/>
              </w:rPr>
            </w:pPr>
          </w:p>
        </w:tc>
      </w:tr>
      <w:tr w:rsidR="009A4D30" w:rsidRPr="009A4D30" w14:paraId="71B93EFE" w14:textId="77777777" w:rsidTr="00502367">
        <w:trPr>
          <w:trHeight w:val="293"/>
        </w:trPr>
        <w:tc>
          <w:tcPr>
            <w:tcW w:w="1044" w:type="dxa"/>
            <w:tcBorders>
              <w:top w:val="nil"/>
              <w:left w:val="nil"/>
              <w:bottom w:val="nil"/>
              <w:right w:val="nil"/>
            </w:tcBorders>
          </w:tcPr>
          <w:p w14:paraId="5976D357" w14:textId="77777777" w:rsidR="009A4D30" w:rsidRPr="009A4D30" w:rsidRDefault="009A4D30" w:rsidP="009A4D30">
            <w:pPr>
              <w:widowControl w:val="0"/>
              <w:autoSpaceDE w:val="0"/>
              <w:autoSpaceDN w:val="0"/>
              <w:adjustRightInd w:val="0"/>
              <w:rPr>
                <w:rFonts w:ascii="Arial" w:hAnsi="Arial" w:cs="Arial"/>
                <w:sz w:val="20"/>
                <w:szCs w:val="20"/>
              </w:rPr>
            </w:pPr>
          </w:p>
        </w:tc>
        <w:tc>
          <w:tcPr>
            <w:tcW w:w="1710" w:type="dxa"/>
            <w:tcBorders>
              <w:top w:val="nil"/>
              <w:left w:val="nil"/>
              <w:bottom w:val="nil"/>
              <w:right w:val="nil"/>
            </w:tcBorders>
          </w:tcPr>
          <w:p w14:paraId="3E968E0B" w14:textId="77777777" w:rsidR="009A4D30" w:rsidRPr="00B668F8" w:rsidRDefault="009A4D30" w:rsidP="009A4D30">
            <w:pPr>
              <w:widowControl w:val="0"/>
              <w:autoSpaceDE w:val="0"/>
              <w:autoSpaceDN w:val="0"/>
              <w:adjustRightInd w:val="0"/>
              <w:rPr>
                <w:rFonts w:ascii="Arial" w:hAnsi="Arial" w:cs="Arial"/>
                <w:sz w:val="18"/>
                <w:szCs w:val="18"/>
              </w:rPr>
            </w:pPr>
          </w:p>
        </w:tc>
        <w:tc>
          <w:tcPr>
            <w:tcW w:w="1768" w:type="dxa"/>
            <w:tcBorders>
              <w:top w:val="nil"/>
              <w:left w:val="nil"/>
              <w:bottom w:val="nil"/>
              <w:right w:val="nil"/>
            </w:tcBorders>
          </w:tcPr>
          <w:p w14:paraId="30D402E1" w14:textId="77777777" w:rsidR="009A4D30" w:rsidRPr="00B668F8" w:rsidRDefault="009A4D30" w:rsidP="009A4D30">
            <w:pPr>
              <w:widowControl w:val="0"/>
              <w:autoSpaceDE w:val="0"/>
              <w:autoSpaceDN w:val="0"/>
              <w:adjustRightInd w:val="0"/>
              <w:rPr>
                <w:rFonts w:ascii="Arial" w:hAnsi="Arial" w:cs="Arial"/>
                <w:sz w:val="18"/>
                <w:szCs w:val="18"/>
              </w:rPr>
            </w:pPr>
          </w:p>
        </w:tc>
        <w:tc>
          <w:tcPr>
            <w:tcW w:w="1442" w:type="dxa"/>
            <w:tcBorders>
              <w:top w:val="nil"/>
              <w:left w:val="nil"/>
              <w:bottom w:val="nil"/>
              <w:right w:val="nil"/>
            </w:tcBorders>
          </w:tcPr>
          <w:p w14:paraId="507F4522" w14:textId="77777777" w:rsidR="009A4D30" w:rsidRPr="00B668F8" w:rsidRDefault="009A4D30" w:rsidP="009A4D30">
            <w:pPr>
              <w:widowControl w:val="0"/>
              <w:autoSpaceDE w:val="0"/>
              <w:autoSpaceDN w:val="0"/>
              <w:adjustRightInd w:val="0"/>
              <w:rPr>
                <w:rFonts w:ascii="Arial" w:hAnsi="Arial" w:cs="Arial"/>
                <w:sz w:val="18"/>
                <w:szCs w:val="18"/>
              </w:rPr>
            </w:pPr>
          </w:p>
        </w:tc>
        <w:tc>
          <w:tcPr>
            <w:tcW w:w="1338" w:type="dxa"/>
            <w:tcBorders>
              <w:top w:val="nil"/>
              <w:left w:val="nil"/>
              <w:bottom w:val="nil"/>
              <w:right w:val="nil"/>
            </w:tcBorders>
          </w:tcPr>
          <w:p w14:paraId="3D8C098F" w14:textId="77777777" w:rsidR="009A4D30" w:rsidRPr="00B668F8" w:rsidRDefault="009A4D30" w:rsidP="009A4D30">
            <w:pPr>
              <w:widowControl w:val="0"/>
              <w:autoSpaceDE w:val="0"/>
              <w:autoSpaceDN w:val="0"/>
              <w:adjustRightInd w:val="0"/>
              <w:rPr>
                <w:rFonts w:ascii="Arial" w:hAnsi="Arial" w:cs="Arial"/>
                <w:sz w:val="18"/>
                <w:szCs w:val="18"/>
              </w:rPr>
            </w:pPr>
          </w:p>
        </w:tc>
        <w:tc>
          <w:tcPr>
            <w:tcW w:w="1302" w:type="dxa"/>
            <w:tcBorders>
              <w:top w:val="nil"/>
              <w:left w:val="nil"/>
              <w:bottom w:val="nil"/>
              <w:right w:val="nil"/>
            </w:tcBorders>
          </w:tcPr>
          <w:p w14:paraId="4057957B"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7B0E640D" w14:textId="77777777" w:rsidR="009A4D30" w:rsidRPr="00B668F8" w:rsidRDefault="009A4D30" w:rsidP="009A4D30">
            <w:pPr>
              <w:widowControl w:val="0"/>
              <w:autoSpaceDE w:val="0"/>
              <w:autoSpaceDN w:val="0"/>
              <w:adjustRightInd w:val="0"/>
              <w:rPr>
                <w:rFonts w:ascii="Arial" w:hAnsi="Arial" w:cs="Arial"/>
                <w:sz w:val="18"/>
                <w:szCs w:val="18"/>
              </w:rPr>
            </w:pPr>
          </w:p>
        </w:tc>
        <w:tc>
          <w:tcPr>
            <w:tcW w:w="1080" w:type="dxa"/>
            <w:tcBorders>
              <w:top w:val="nil"/>
              <w:left w:val="nil"/>
              <w:bottom w:val="nil"/>
              <w:right w:val="nil"/>
            </w:tcBorders>
          </w:tcPr>
          <w:p w14:paraId="722134CA" w14:textId="77777777" w:rsidR="009A4D30" w:rsidRPr="00B668F8" w:rsidRDefault="009A4D30" w:rsidP="009A4D30">
            <w:pPr>
              <w:widowControl w:val="0"/>
              <w:autoSpaceDE w:val="0"/>
              <w:autoSpaceDN w:val="0"/>
              <w:adjustRightInd w:val="0"/>
              <w:rPr>
                <w:rFonts w:ascii="Arial" w:hAnsi="Arial" w:cs="Arial"/>
                <w:sz w:val="18"/>
                <w:szCs w:val="18"/>
              </w:rPr>
            </w:pPr>
          </w:p>
        </w:tc>
        <w:tc>
          <w:tcPr>
            <w:tcW w:w="1146" w:type="dxa"/>
            <w:tcBorders>
              <w:top w:val="nil"/>
              <w:left w:val="nil"/>
              <w:bottom w:val="nil"/>
              <w:right w:val="nil"/>
            </w:tcBorders>
          </w:tcPr>
          <w:p w14:paraId="7EF32323" w14:textId="77777777" w:rsidR="009A4D30" w:rsidRPr="00B668F8" w:rsidRDefault="009A4D30" w:rsidP="009A4D30">
            <w:pPr>
              <w:widowControl w:val="0"/>
              <w:autoSpaceDE w:val="0"/>
              <w:autoSpaceDN w:val="0"/>
              <w:adjustRightInd w:val="0"/>
              <w:rPr>
                <w:rFonts w:ascii="Arial" w:hAnsi="Arial" w:cs="Arial"/>
                <w:sz w:val="18"/>
                <w:szCs w:val="18"/>
              </w:rPr>
            </w:pPr>
          </w:p>
        </w:tc>
      </w:tr>
    </w:tbl>
    <w:p w14:paraId="26ED1E0D" w14:textId="77777777" w:rsidR="009A4D30" w:rsidRDefault="009A4D30">
      <w:pPr>
        <w:widowControl w:val="0"/>
        <w:autoSpaceDE w:val="0"/>
        <w:autoSpaceDN w:val="0"/>
        <w:adjustRightInd w:val="0"/>
        <w:rPr>
          <w:rFonts w:ascii="Arial" w:hAnsi="Arial" w:cs="Arial"/>
        </w:rPr>
        <w:sectPr w:rsidR="009A4D30" w:rsidSect="009A4D30">
          <w:pgSz w:w="15840" w:h="12240" w:orient="landscape"/>
          <w:pgMar w:top="1440" w:right="1440" w:bottom="1440" w:left="1440" w:header="720" w:footer="720" w:gutter="0"/>
          <w:cols w:space="720"/>
          <w:docGrid w:linePitch="360"/>
        </w:sectPr>
      </w:pPr>
    </w:p>
    <w:p w14:paraId="36E2388A" w14:textId="780DDAED" w:rsidR="00094168" w:rsidRPr="00094168" w:rsidRDefault="00094168" w:rsidP="00094168">
      <w:pPr>
        <w:spacing w:line="360" w:lineRule="auto"/>
        <w:rPr>
          <w:rFonts w:ascii="Lucida Grande" w:hAnsi="Lucida Grande"/>
        </w:rPr>
      </w:pPr>
      <w:r w:rsidRPr="00094168">
        <w:rPr>
          <w:bdr w:val="none" w:sz="0" w:space="0" w:color="auto" w:frame="1"/>
        </w:rPr>
        <w:lastRenderedPageBreak/>
        <w:t> </w:t>
      </w:r>
    </w:p>
    <w:p w14:paraId="0ABA5F98" w14:textId="0F65F1DB" w:rsidR="00094168" w:rsidRDefault="003E3FA0" w:rsidP="003E3FA0">
      <w:pPr>
        <w:pStyle w:val="Heading1"/>
      </w:pPr>
      <w:r>
        <w:t>REFERENCES</w:t>
      </w:r>
    </w:p>
    <w:p w14:paraId="20EF1784" w14:textId="77777777" w:rsidR="003E3FA0" w:rsidRPr="003E3FA0" w:rsidRDefault="003E3FA0" w:rsidP="003E3FA0"/>
    <w:p w14:paraId="6E36256C" w14:textId="77777777" w:rsidR="001F691B" w:rsidRDefault="001F691B" w:rsidP="001F691B">
      <w:pPr>
        <w:ind w:left="360" w:hanging="360"/>
      </w:pPr>
      <w:proofErr w:type="gramStart"/>
      <w:r>
        <w:t>Committee on Developments in the Science of Learning.</w:t>
      </w:r>
      <w:proofErr w:type="gramEnd"/>
      <w:r>
        <w:t xml:space="preserve"> (2000). </w:t>
      </w:r>
      <w:r>
        <w:rPr>
          <w:i/>
        </w:rPr>
        <w:t xml:space="preserve">How people learn: Brain, mind, experience, and school. </w:t>
      </w:r>
      <w:r>
        <w:t>Atlanta, GA: National Academies Press.</w:t>
      </w:r>
    </w:p>
    <w:p w14:paraId="2E46A515" w14:textId="77777777" w:rsidR="001F691B" w:rsidRPr="00A5719E" w:rsidRDefault="001F691B" w:rsidP="001F691B">
      <w:pPr>
        <w:ind w:left="360" w:hanging="360"/>
      </w:pPr>
    </w:p>
    <w:p w14:paraId="7D2E50B3" w14:textId="2FDFF049" w:rsidR="003250D9" w:rsidRDefault="00126EEF" w:rsidP="001F691B">
      <w:pPr>
        <w:ind w:left="360" w:hanging="360"/>
      </w:pPr>
      <w:r>
        <w:t>Harrison</w:t>
      </w:r>
      <w:r w:rsidR="003E3FA0">
        <w:t>, C.</w:t>
      </w:r>
      <w:r>
        <w:t xml:space="preserve"> &amp; Killian,</w:t>
      </w:r>
      <w:r w:rsidR="003E3FA0">
        <w:t xml:space="preserve"> J.</w:t>
      </w:r>
      <w:r>
        <w:t xml:space="preserve"> </w:t>
      </w:r>
      <w:r w:rsidR="003E3FA0">
        <w:t>(</w:t>
      </w:r>
      <w:r>
        <w:t>2007</w:t>
      </w:r>
      <w:r w:rsidR="003E3FA0">
        <w:t xml:space="preserve">). </w:t>
      </w:r>
      <w:proofErr w:type="gramStart"/>
      <w:r w:rsidR="003E3FA0">
        <w:t>Ten roles for teacher leaders.</w:t>
      </w:r>
      <w:proofErr w:type="gramEnd"/>
      <w:r w:rsidR="003E3FA0">
        <w:t xml:space="preserve"> </w:t>
      </w:r>
      <w:r w:rsidR="003E3FA0">
        <w:rPr>
          <w:i/>
        </w:rPr>
        <w:t xml:space="preserve">Educational Leadership, 65 </w:t>
      </w:r>
      <w:r w:rsidR="003E3FA0">
        <w:t>(1), 74-77.</w:t>
      </w:r>
    </w:p>
    <w:p w14:paraId="3D11F9C2" w14:textId="75A76E20" w:rsidR="003E3FA0" w:rsidRDefault="003E3FA0">
      <w:r>
        <w:br w:type="page"/>
      </w:r>
    </w:p>
    <w:p w14:paraId="3338BBFC" w14:textId="3511ECCF" w:rsidR="003E3FA0" w:rsidRDefault="003E3FA0" w:rsidP="003E3FA0">
      <w:pPr>
        <w:pStyle w:val="Heading1"/>
      </w:pPr>
      <w:r>
        <w:lastRenderedPageBreak/>
        <w:t>Appendix A: Course Syllabi</w:t>
      </w:r>
    </w:p>
    <w:p w14:paraId="48E9AB3E" w14:textId="77777777" w:rsidR="0091354C" w:rsidRDefault="00310ED0">
      <w:pPr>
        <w:sectPr w:rsidR="0091354C" w:rsidSect="00B76866">
          <w:footerReference w:type="default" r:id="rId18"/>
          <w:pgSz w:w="12240" w:h="15840"/>
          <w:pgMar w:top="1440" w:right="1440" w:bottom="1440" w:left="1440" w:header="720" w:footer="720" w:gutter="0"/>
          <w:cols w:space="720"/>
          <w:docGrid w:linePitch="360"/>
        </w:sectPr>
      </w:pPr>
      <w:del w:id="35" w:author="STUDENT1" w:date="2013-07-24T15:18:00Z">
        <w:r w:rsidDel="00B22042">
          <w:br w:type="page"/>
        </w:r>
      </w:del>
    </w:p>
    <w:p w14:paraId="1C38DCBA" w14:textId="073F28E4" w:rsidR="003E3FA0" w:rsidRDefault="003E3FA0"/>
    <w:tbl>
      <w:tblPr>
        <w:tblW w:w="5000" w:type="pct"/>
        <w:tblLayout w:type="fixed"/>
        <w:tblLook w:val="04A0" w:firstRow="1" w:lastRow="0" w:firstColumn="1" w:lastColumn="0" w:noHBand="0" w:noVBand="1"/>
      </w:tblPr>
      <w:tblGrid>
        <w:gridCol w:w="6110"/>
        <w:gridCol w:w="236"/>
        <w:gridCol w:w="3230"/>
      </w:tblGrid>
      <w:tr w:rsidR="00310ED0" w14:paraId="37BE7334" w14:textId="77777777" w:rsidTr="00420EBA">
        <w:tc>
          <w:tcPr>
            <w:tcW w:w="3200" w:type="pct"/>
            <w:shd w:val="clear" w:color="auto" w:fill="AD8F67" w:themeFill="accent2"/>
          </w:tcPr>
          <w:p w14:paraId="44F952D0" w14:textId="77777777" w:rsidR="00310ED0" w:rsidRDefault="00310ED0" w:rsidP="00420EBA">
            <w:pPr>
              <w:pStyle w:val="NoSpacing"/>
            </w:pPr>
          </w:p>
        </w:tc>
        <w:tc>
          <w:tcPr>
            <w:tcW w:w="104" w:type="pct"/>
          </w:tcPr>
          <w:p w14:paraId="2BEAD95E" w14:textId="77777777" w:rsidR="00310ED0" w:rsidRDefault="00310ED0" w:rsidP="00420EBA">
            <w:pPr>
              <w:pStyle w:val="NoSpacing"/>
            </w:pPr>
          </w:p>
        </w:tc>
        <w:tc>
          <w:tcPr>
            <w:tcW w:w="1696" w:type="pct"/>
            <w:shd w:val="clear" w:color="auto" w:fill="8A8AA2" w:themeFill="text1" w:themeFillTint="80"/>
          </w:tcPr>
          <w:p w14:paraId="6BA1C2E3" w14:textId="77777777" w:rsidR="00310ED0" w:rsidRDefault="00310ED0" w:rsidP="00420EBA">
            <w:pPr>
              <w:pStyle w:val="NoSpacing"/>
            </w:pPr>
          </w:p>
        </w:tc>
      </w:tr>
    </w:tbl>
    <w:p w14:paraId="07BB484B" w14:textId="22821449" w:rsidR="009A4D30" w:rsidRPr="003E3FA0" w:rsidRDefault="009A4D30" w:rsidP="009A4D30">
      <w:pPr>
        <w:pStyle w:val="Heading1"/>
      </w:pPr>
      <w:r>
        <w:t>Appendix B – Course Policies</w:t>
      </w:r>
    </w:p>
    <w:sectPr w:rsidR="009A4D30" w:rsidRPr="003E3FA0" w:rsidSect="004F1E56">
      <w:headerReference w:type="default" r:id="rId19"/>
      <w:pgSz w:w="12240" w:h="15840"/>
      <w:pgMar w:top="1440" w:right="1440" w:bottom="1440" w:left="1440" w:header="720" w:footer="720" w:gutter="0"/>
      <w:pgNumType w:start="77"/>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9" w:author="Sydney Brown" w:date="2013-07-20T14:03:00Z" w:initials="SB">
    <w:p w14:paraId="34351E7B" w14:textId="30A12102" w:rsidR="00124B1B" w:rsidRDefault="00124B1B">
      <w:pPr>
        <w:pStyle w:val="CommentText"/>
      </w:pPr>
      <w:r>
        <w:rPr>
          <w:rStyle w:val="CommentReference"/>
        </w:rPr>
        <w:annotationRef/>
      </w:r>
      <w:r>
        <w:t>Need help with this table!</w:t>
      </w:r>
    </w:p>
  </w:comment>
  <w:comment w:id="30" w:author="Sydney Brown" w:date="2013-07-20T14:04:00Z" w:initials="SB">
    <w:p w14:paraId="307C1E2C" w14:textId="3FB42960" w:rsidR="00124B1B" w:rsidRDefault="00124B1B">
      <w:pPr>
        <w:pStyle w:val="CommentText"/>
      </w:pPr>
      <w:r>
        <w:rPr>
          <w:rStyle w:val="CommentReference"/>
        </w:rPr>
        <w:annotationRef/>
      </w:r>
      <w:r>
        <w:t>Need help with this table too and want title at top of table.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7B3F4" w14:textId="77777777" w:rsidR="007C7B3A" w:rsidRDefault="007C7B3A" w:rsidP="001D722A">
      <w:r>
        <w:separator/>
      </w:r>
    </w:p>
  </w:endnote>
  <w:endnote w:type="continuationSeparator" w:id="0">
    <w:p w14:paraId="015624E6" w14:textId="77777777" w:rsidR="007C7B3A" w:rsidRDefault="007C7B3A" w:rsidP="001D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ucida Handwriting">
    <w:panose1 w:val="03010101010101010101"/>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552E" w14:textId="77777777" w:rsidR="00124B1B" w:rsidRDefault="00124B1B" w:rsidP="00420EBA">
    <w:pPr>
      <w:pStyle w:val="NoSpacing"/>
    </w:pPr>
  </w:p>
  <w:p w14:paraId="684E734F" w14:textId="77777777" w:rsidR="00D70004" w:rsidRDefault="00D7000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4776B" w14:textId="77777777" w:rsidR="007C7B3A" w:rsidRDefault="007C7B3A" w:rsidP="001D722A">
      <w:r>
        <w:separator/>
      </w:r>
    </w:p>
  </w:footnote>
  <w:footnote w:type="continuationSeparator" w:id="0">
    <w:p w14:paraId="3D1BFCFC" w14:textId="77777777" w:rsidR="007C7B3A" w:rsidRDefault="007C7B3A" w:rsidP="001D722A">
      <w:r>
        <w:continuationSeparator/>
      </w:r>
    </w:p>
  </w:footnote>
  <w:footnote w:id="1">
    <w:p w14:paraId="74164C8C" w14:textId="4E83769C" w:rsidR="00124B1B" w:rsidRDefault="00124B1B">
      <w:pPr>
        <w:pStyle w:val="FootnoteText"/>
      </w:pPr>
      <w:r>
        <w:rPr>
          <w:rStyle w:val="FootnoteReference"/>
        </w:rPr>
        <w:footnoteRef/>
      </w:r>
      <w:r>
        <w:t xml:space="preserve"> As a reminder, this is a suggested timeline. Not all candidates will be ready for proposal defense, IRB approval, and data collection in this semester. </w:t>
      </w:r>
    </w:p>
  </w:footnote>
  <w:footnote w:id="2">
    <w:p w14:paraId="41D5C8B2" w14:textId="56D63C23" w:rsidR="00124B1B" w:rsidRDefault="00124B1B">
      <w:pPr>
        <w:pStyle w:val="FootnoteText"/>
      </w:pPr>
      <w:r>
        <w:rPr>
          <w:rStyle w:val="FootnoteReference"/>
        </w:rPr>
        <w:footnoteRef/>
      </w:r>
      <w:r>
        <w:t xml:space="preserve"> Not all candidates will be ready for these steps during the EDCI 713 semester. Candidates may register for continuing dissertation hours (EDCI 714) until the dissertation process is complete. As a reminder, all requirements for the dissertation must be completed within 7 years of enrollment in the program.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826EB" w14:textId="0E368023" w:rsidR="00124B1B" w:rsidRDefault="00124B1B">
    <w:pPr>
      <w:pStyle w:val="Header"/>
      <w:jc w:val="right"/>
    </w:pPr>
  </w:p>
  <w:p w14:paraId="1F2127A2" w14:textId="77777777" w:rsidR="00124B1B" w:rsidRDefault="00124B1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862956"/>
      <w:docPartObj>
        <w:docPartGallery w:val="Page Numbers (Top of Page)"/>
        <w:docPartUnique/>
      </w:docPartObj>
    </w:sdtPr>
    <w:sdtEndPr>
      <w:rPr>
        <w:noProof/>
      </w:rPr>
    </w:sdtEndPr>
    <w:sdtContent>
      <w:p w14:paraId="28B80148" w14:textId="00DE5A1A" w:rsidR="000A6FED" w:rsidRDefault="000A6FED">
        <w:pPr>
          <w:pStyle w:val="Header"/>
          <w:jc w:val="right"/>
        </w:pPr>
        <w:r>
          <w:fldChar w:fldCharType="begin"/>
        </w:r>
        <w:r>
          <w:instrText xml:space="preserve"> PAGE   \* MERGEFORMAT </w:instrText>
        </w:r>
        <w:r>
          <w:fldChar w:fldCharType="separate"/>
        </w:r>
        <w:r w:rsidR="00C55436">
          <w:rPr>
            <w:noProof/>
          </w:rPr>
          <w:t>52</w:t>
        </w:r>
        <w:r>
          <w:rPr>
            <w:noProof/>
          </w:rPr>
          <w:fldChar w:fldCharType="end"/>
        </w:r>
      </w:p>
    </w:sdtContent>
  </w:sdt>
  <w:p w14:paraId="6A4CA92C" w14:textId="77777777" w:rsidR="000A6FED" w:rsidRDefault="000A6FE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961826"/>
      <w:docPartObj>
        <w:docPartGallery w:val="Page Numbers (Top of Page)"/>
        <w:docPartUnique/>
      </w:docPartObj>
    </w:sdtPr>
    <w:sdtEndPr>
      <w:rPr>
        <w:noProof/>
      </w:rPr>
    </w:sdtEndPr>
    <w:sdtContent>
      <w:p w14:paraId="335F3CFE" w14:textId="7560FC91" w:rsidR="0091354C" w:rsidRDefault="0091354C">
        <w:pPr>
          <w:pStyle w:val="Header"/>
          <w:jc w:val="right"/>
        </w:pPr>
        <w:r>
          <w:fldChar w:fldCharType="begin"/>
        </w:r>
        <w:r>
          <w:instrText xml:space="preserve"> PAGE   \* MERGEFORMAT </w:instrText>
        </w:r>
        <w:r>
          <w:fldChar w:fldCharType="separate"/>
        </w:r>
        <w:r w:rsidR="00C55436">
          <w:rPr>
            <w:noProof/>
          </w:rPr>
          <w:t>77</w:t>
        </w:r>
        <w:r>
          <w:rPr>
            <w:noProof/>
          </w:rPr>
          <w:fldChar w:fldCharType="end"/>
        </w:r>
      </w:p>
    </w:sdtContent>
  </w:sdt>
  <w:p w14:paraId="3EA06B76" w14:textId="77777777" w:rsidR="0091354C" w:rsidRDefault="009135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0DFA7338"/>
    <w:multiLevelType w:val="hybridMultilevel"/>
    <w:tmpl w:val="F252DE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1D076A"/>
    <w:multiLevelType w:val="hybridMultilevel"/>
    <w:tmpl w:val="8B1C2122"/>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D3618"/>
    <w:multiLevelType w:val="hybridMultilevel"/>
    <w:tmpl w:val="DDF45D36"/>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A60D50"/>
    <w:multiLevelType w:val="hybridMultilevel"/>
    <w:tmpl w:val="CB564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60971"/>
    <w:multiLevelType w:val="hybridMultilevel"/>
    <w:tmpl w:val="B614B4B6"/>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820D5B"/>
    <w:multiLevelType w:val="hybridMultilevel"/>
    <w:tmpl w:val="2CCC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1A5486"/>
    <w:multiLevelType w:val="hybridMultilevel"/>
    <w:tmpl w:val="D1369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732A8C"/>
    <w:multiLevelType w:val="hybridMultilevel"/>
    <w:tmpl w:val="13B4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6D0564"/>
    <w:multiLevelType w:val="hybridMultilevel"/>
    <w:tmpl w:val="E59E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3604BD"/>
    <w:multiLevelType w:val="hybridMultilevel"/>
    <w:tmpl w:val="DEDE8FA6"/>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935AF8"/>
    <w:multiLevelType w:val="hybridMultilevel"/>
    <w:tmpl w:val="4CCE0F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C5D374F"/>
    <w:multiLevelType w:val="hybridMultilevel"/>
    <w:tmpl w:val="42E24CB0"/>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4F12EC4"/>
    <w:multiLevelType w:val="hybridMultilevel"/>
    <w:tmpl w:val="C1A6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2E0FCE"/>
    <w:multiLevelType w:val="hybridMultilevel"/>
    <w:tmpl w:val="07FA5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8D2E29"/>
    <w:multiLevelType w:val="hybridMultilevel"/>
    <w:tmpl w:val="D2545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520100"/>
    <w:multiLevelType w:val="hybridMultilevel"/>
    <w:tmpl w:val="39F021B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2B5B67"/>
    <w:multiLevelType w:val="hybridMultilevel"/>
    <w:tmpl w:val="B34858D2"/>
    <w:lvl w:ilvl="0" w:tplc="89448806">
      <w:start w:val="1"/>
      <w:numFmt w:val="bullet"/>
      <w:lvlText w:val="n"/>
      <w:lvlJc w:val="left"/>
      <w:pPr>
        <w:ind w:left="1440" w:hanging="360"/>
      </w:pPr>
      <w:rPr>
        <w:rFonts w:ascii="Wingdings" w:hAnsi="Wingdings" w:hint="default"/>
        <w:color w:val="AD8F67" w:themeColor="accent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5"/>
  </w:num>
  <w:num w:numId="3">
    <w:abstractNumId w:val="16"/>
  </w:num>
  <w:num w:numId="4">
    <w:abstractNumId w:val="9"/>
  </w:num>
  <w:num w:numId="5">
    <w:abstractNumId w:val="14"/>
  </w:num>
  <w:num w:numId="6">
    <w:abstractNumId w:val="4"/>
  </w:num>
  <w:num w:numId="7">
    <w:abstractNumId w:val="10"/>
  </w:num>
  <w:num w:numId="8">
    <w:abstractNumId w:val="3"/>
  </w:num>
  <w:num w:numId="9">
    <w:abstractNumId w:val="6"/>
  </w:num>
  <w:num w:numId="10">
    <w:abstractNumId w:val="1"/>
  </w:num>
  <w:num w:numId="11">
    <w:abstractNumId w:val="19"/>
  </w:num>
  <w:num w:numId="12">
    <w:abstractNumId w:val="12"/>
  </w:num>
  <w:num w:numId="13">
    <w:abstractNumId w:val="13"/>
  </w:num>
  <w:num w:numId="14">
    <w:abstractNumId w:val="2"/>
  </w:num>
  <w:num w:numId="15">
    <w:abstractNumId w:val="11"/>
  </w:num>
  <w:num w:numId="16">
    <w:abstractNumId w:val="5"/>
  </w:num>
  <w:num w:numId="17">
    <w:abstractNumId w:val="0"/>
  </w:num>
  <w:num w:numId="18">
    <w:abstractNumId w:val="17"/>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3C"/>
    <w:rsid w:val="0000033C"/>
    <w:rsid w:val="00041575"/>
    <w:rsid w:val="00091636"/>
    <w:rsid w:val="00094168"/>
    <w:rsid w:val="000A6FED"/>
    <w:rsid w:val="000B1185"/>
    <w:rsid w:val="000F0ECE"/>
    <w:rsid w:val="00124B1B"/>
    <w:rsid w:val="00126EEF"/>
    <w:rsid w:val="00154F72"/>
    <w:rsid w:val="001823AF"/>
    <w:rsid w:val="001C1640"/>
    <w:rsid w:val="001C7FB9"/>
    <w:rsid w:val="001D722A"/>
    <w:rsid w:val="001F691B"/>
    <w:rsid w:val="00213361"/>
    <w:rsid w:val="00256B84"/>
    <w:rsid w:val="002A67A6"/>
    <w:rsid w:val="00310ED0"/>
    <w:rsid w:val="003250D9"/>
    <w:rsid w:val="00356453"/>
    <w:rsid w:val="00371263"/>
    <w:rsid w:val="00375123"/>
    <w:rsid w:val="003C4DF5"/>
    <w:rsid w:val="003E3FA0"/>
    <w:rsid w:val="003F244D"/>
    <w:rsid w:val="0040458A"/>
    <w:rsid w:val="0040782B"/>
    <w:rsid w:val="00420EBA"/>
    <w:rsid w:val="00426F9B"/>
    <w:rsid w:val="004603A3"/>
    <w:rsid w:val="004650EC"/>
    <w:rsid w:val="004802FC"/>
    <w:rsid w:val="004F1B90"/>
    <w:rsid w:val="004F1E56"/>
    <w:rsid w:val="00500B98"/>
    <w:rsid w:val="00502367"/>
    <w:rsid w:val="005356F0"/>
    <w:rsid w:val="005907F0"/>
    <w:rsid w:val="006F5363"/>
    <w:rsid w:val="00710735"/>
    <w:rsid w:val="00755909"/>
    <w:rsid w:val="007927CD"/>
    <w:rsid w:val="007A185B"/>
    <w:rsid w:val="007C479B"/>
    <w:rsid w:val="007C7B3A"/>
    <w:rsid w:val="007D0E10"/>
    <w:rsid w:val="008254CE"/>
    <w:rsid w:val="00870DAA"/>
    <w:rsid w:val="008E6A5B"/>
    <w:rsid w:val="0091354C"/>
    <w:rsid w:val="00913AB7"/>
    <w:rsid w:val="009304B8"/>
    <w:rsid w:val="009458FC"/>
    <w:rsid w:val="00946E9C"/>
    <w:rsid w:val="009A4D30"/>
    <w:rsid w:val="009B7F84"/>
    <w:rsid w:val="009D4220"/>
    <w:rsid w:val="009E029F"/>
    <w:rsid w:val="00A1768C"/>
    <w:rsid w:val="00A52B62"/>
    <w:rsid w:val="00A81BE5"/>
    <w:rsid w:val="00A9680D"/>
    <w:rsid w:val="00AB63DB"/>
    <w:rsid w:val="00AE3A30"/>
    <w:rsid w:val="00B21589"/>
    <w:rsid w:val="00B22042"/>
    <w:rsid w:val="00B25163"/>
    <w:rsid w:val="00B26318"/>
    <w:rsid w:val="00B668F8"/>
    <w:rsid w:val="00B76866"/>
    <w:rsid w:val="00B76FCE"/>
    <w:rsid w:val="00B77E45"/>
    <w:rsid w:val="00C231D8"/>
    <w:rsid w:val="00C55436"/>
    <w:rsid w:val="00C74FBF"/>
    <w:rsid w:val="00C844CB"/>
    <w:rsid w:val="00CC6BEF"/>
    <w:rsid w:val="00D70004"/>
    <w:rsid w:val="00D84DA4"/>
    <w:rsid w:val="00DC6239"/>
    <w:rsid w:val="00DE2DD3"/>
    <w:rsid w:val="00E13A39"/>
    <w:rsid w:val="00E13B92"/>
    <w:rsid w:val="00E21EBF"/>
    <w:rsid w:val="00F23D5A"/>
    <w:rsid w:val="00F24F7B"/>
    <w:rsid w:val="00F41BD2"/>
    <w:rsid w:val="00F540D0"/>
    <w:rsid w:val="00FE5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D4129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866"/>
  </w:style>
  <w:style w:type="paragraph" w:styleId="Heading1">
    <w:name w:val="heading 1"/>
    <w:basedOn w:val="Normal"/>
    <w:next w:val="Normal"/>
    <w:link w:val="Heading1Char"/>
    <w:uiPriority w:val="1"/>
    <w:qFormat/>
    <w:rsid w:val="00094168"/>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1"/>
    <w:unhideWhenUsed/>
    <w:qFormat/>
    <w:rsid w:val="00094168"/>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DE2DD3"/>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1"/>
    <w:unhideWhenUsed/>
    <w:qFormat/>
    <w:rsid w:val="00310ED0"/>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94168"/>
    <w:rPr>
      <w:rFonts w:asciiTheme="majorHAnsi" w:eastAsiaTheme="majorEastAsia" w:hAnsiTheme="majorHAnsi" w:cstheme="majorBidi"/>
      <w:b/>
      <w:bCs/>
      <w:color w:val="65756B" w:themeColor="accent1" w:themeShade="B5"/>
      <w:sz w:val="32"/>
      <w:szCs w:val="32"/>
    </w:rPr>
  </w:style>
  <w:style w:type="character" w:customStyle="1" w:styleId="Heading2Char">
    <w:name w:val="Heading 2 Char"/>
    <w:basedOn w:val="DefaultParagraphFont"/>
    <w:link w:val="Heading2"/>
    <w:uiPriority w:val="1"/>
    <w:rsid w:val="00094168"/>
    <w:rPr>
      <w:rFonts w:asciiTheme="majorHAnsi" w:eastAsiaTheme="majorEastAsia" w:hAnsiTheme="majorHAnsi" w:cstheme="majorBidi"/>
      <w:b/>
      <w:bCs/>
      <w:color w:val="93A299" w:themeColor="accent1"/>
      <w:sz w:val="26"/>
      <w:szCs w:val="26"/>
    </w:rPr>
  </w:style>
  <w:style w:type="paragraph" w:styleId="ListParagraph">
    <w:name w:val="List Paragraph"/>
    <w:basedOn w:val="Normal"/>
    <w:uiPriority w:val="34"/>
    <w:qFormat/>
    <w:rsid w:val="0000033C"/>
    <w:pPr>
      <w:ind w:left="720"/>
      <w:contextualSpacing/>
    </w:pPr>
  </w:style>
  <w:style w:type="character" w:styleId="CommentReference">
    <w:name w:val="annotation reference"/>
    <w:basedOn w:val="DefaultParagraphFont"/>
    <w:uiPriority w:val="99"/>
    <w:semiHidden/>
    <w:unhideWhenUsed/>
    <w:rsid w:val="001C7FB9"/>
    <w:rPr>
      <w:sz w:val="18"/>
      <w:szCs w:val="18"/>
    </w:rPr>
  </w:style>
  <w:style w:type="paragraph" w:styleId="CommentText">
    <w:name w:val="annotation text"/>
    <w:basedOn w:val="Normal"/>
    <w:link w:val="CommentTextChar"/>
    <w:uiPriority w:val="99"/>
    <w:semiHidden/>
    <w:unhideWhenUsed/>
    <w:rsid w:val="001C7FB9"/>
  </w:style>
  <w:style w:type="character" w:customStyle="1" w:styleId="CommentTextChar">
    <w:name w:val="Comment Text Char"/>
    <w:basedOn w:val="DefaultParagraphFont"/>
    <w:link w:val="CommentText"/>
    <w:uiPriority w:val="99"/>
    <w:semiHidden/>
    <w:rsid w:val="001C7FB9"/>
  </w:style>
  <w:style w:type="paragraph" w:styleId="CommentSubject">
    <w:name w:val="annotation subject"/>
    <w:basedOn w:val="CommentText"/>
    <w:next w:val="CommentText"/>
    <w:link w:val="CommentSubjectChar"/>
    <w:uiPriority w:val="99"/>
    <w:semiHidden/>
    <w:unhideWhenUsed/>
    <w:rsid w:val="001C7FB9"/>
    <w:rPr>
      <w:b/>
      <w:bCs/>
      <w:sz w:val="20"/>
      <w:szCs w:val="20"/>
    </w:rPr>
  </w:style>
  <w:style w:type="character" w:customStyle="1" w:styleId="CommentSubjectChar">
    <w:name w:val="Comment Subject Char"/>
    <w:basedOn w:val="CommentTextChar"/>
    <w:link w:val="CommentSubject"/>
    <w:uiPriority w:val="99"/>
    <w:semiHidden/>
    <w:rsid w:val="001C7FB9"/>
    <w:rPr>
      <w:b/>
      <w:bCs/>
      <w:sz w:val="20"/>
      <w:szCs w:val="20"/>
    </w:rPr>
  </w:style>
  <w:style w:type="paragraph" w:styleId="BalloonText">
    <w:name w:val="Balloon Text"/>
    <w:basedOn w:val="Normal"/>
    <w:link w:val="BalloonTextChar"/>
    <w:uiPriority w:val="99"/>
    <w:semiHidden/>
    <w:unhideWhenUsed/>
    <w:rsid w:val="001C7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FB9"/>
    <w:rPr>
      <w:rFonts w:ascii="Lucida Grande" w:hAnsi="Lucida Grande" w:cs="Lucida Grande"/>
      <w:sz w:val="18"/>
      <w:szCs w:val="18"/>
    </w:rPr>
  </w:style>
  <w:style w:type="paragraph" w:styleId="TOC2">
    <w:name w:val="toc 2"/>
    <w:basedOn w:val="Normal"/>
    <w:next w:val="Normal"/>
    <w:autoRedefine/>
    <w:uiPriority w:val="39"/>
    <w:unhideWhenUsed/>
    <w:qFormat/>
    <w:rsid w:val="00C231D8"/>
    <w:pPr>
      <w:spacing w:after="100" w:line="276" w:lineRule="auto"/>
      <w:ind w:left="216"/>
    </w:pPr>
    <w:rPr>
      <w:rFonts w:ascii="Times New Roman" w:eastAsia="Times New Roman" w:hAnsi="Times New Roman" w:cs="Times New Roman"/>
    </w:rPr>
  </w:style>
  <w:style w:type="paragraph" w:styleId="TOC1">
    <w:name w:val="toc 1"/>
    <w:basedOn w:val="Normal"/>
    <w:next w:val="Normal"/>
    <w:autoRedefine/>
    <w:uiPriority w:val="39"/>
    <w:unhideWhenUsed/>
    <w:qFormat/>
    <w:rsid w:val="00C231D8"/>
    <w:pPr>
      <w:spacing w:after="100" w:line="276" w:lineRule="auto"/>
    </w:pPr>
    <w:rPr>
      <w:rFonts w:ascii="Times New Roman" w:eastAsia="Times New Roman" w:hAnsi="Times New Roman" w:cs="Times New Roman"/>
    </w:rPr>
  </w:style>
  <w:style w:type="character" w:customStyle="1" w:styleId="apple-converted-space">
    <w:name w:val="apple-converted-space"/>
    <w:basedOn w:val="DefaultParagraphFont"/>
    <w:rsid w:val="00094168"/>
  </w:style>
  <w:style w:type="character" w:styleId="Hyperlink">
    <w:name w:val="Hyperlink"/>
    <w:basedOn w:val="DefaultParagraphFont"/>
    <w:uiPriority w:val="99"/>
    <w:unhideWhenUsed/>
    <w:rsid w:val="003250D9"/>
    <w:rPr>
      <w:color w:val="0000FF" w:themeColor="hyperlink"/>
      <w:u w:val="single"/>
    </w:rPr>
  </w:style>
  <w:style w:type="table" w:styleId="TableGrid">
    <w:name w:val="Table Grid"/>
    <w:basedOn w:val="TableNormal"/>
    <w:uiPriority w:val="59"/>
    <w:rsid w:val="009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E13A39"/>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
    <w:rsid w:val="00E13A39"/>
    <w:rPr>
      <w:rFonts w:asciiTheme="majorHAnsi" w:eastAsiaTheme="majorEastAsia" w:hAnsiTheme="majorHAnsi" w:cstheme="majorBidi"/>
      <w:color w:val="A43926" w:themeColor="text2" w:themeShade="BF"/>
      <w:spacing w:val="5"/>
      <w:kern w:val="28"/>
      <w:sz w:val="52"/>
      <w:szCs w:val="52"/>
    </w:rPr>
  </w:style>
  <w:style w:type="paragraph" w:styleId="BodyText">
    <w:name w:val="Body Text"/>
    <w:basedOn w:val="Normal"/>
    <w:link w:val="BodyTextChar"/>
    <w:rsid w:val="00213361"/>
    <w:pPr>
      <w:jc w:val="center"/>
    </w:pPr>
    <w:rPr>
      <w:rFonts w:ascii="Times New Roman" w:eastAsia="Times New Roman" w:hAnsi="Times New Roman" w:cs="Times New Roman"/>
      <w:sz w:val="44"/>
    </w:rPr>
  </w:style>
  <w:style w:type="character" w:customStyle="1" w:styleId="BodyTextChar">
    <w:name w:val="Body Text Char"/>
    <w:basedOn w:val="DefaultParagraphFont"/>
    <w:link w:val="BodyText"/>
    <w:rsid w:val="00213361"/>
    <w:rPr>
      <w:rFonts w:ascii="Times New Roman" w:eastAsia="Times New Roman" w:hAnsi="Times New Roman" w:cs="Times New Roman"/>
      <w:sz w:val="44"/>
    </w:rPr>
  </w:style>
  <w:style w:type="character" w:styleId="Strong">
    <w:name w:val="Strong"/>
    <w:basedOn w:val="DefaultParagraphFont"/>
    <w:uiPriority w:val="22"/>
    <w:qFormat/>
    <w:rsid w:val="00DE2DD3"/>
    <w:rPr>
      <w:b/>
      <w:bCs/>
    </w:rPr>
  </w:style>
  <w:style w:type="character" w:customStyle="1" w:styleId="Heading3Char">
    <w:name w:val="Heading 3 Char"/>
    <w:basedOn w:val="DefaultParagraphFont"/>
    <w:link w:val="Heading3"/>
    <w:uiPriority w:val="9"/>
    <w:rsid w:val="00DE2DD3"/>
    <w:rPr>
      <w:rFonts w:asciiTheme="majorHAnsi" w:eastAsiaTheme="majorEastAsia" w:hAnsiTheme="majorHAnsi" w:cstheme="majorBidi"/>
      <w:b/>
      <w:bCs/>
      <w:color w:val="93A299" w:themeColor="accent1"/>
    </w:rPr>
  </w:style>
  <w:style w:type="character" w:styleId="SubtleEmphasis">
    <w:name w:val="Subtle Emphasis"/>
    <w:basedOn w:val="DefaultParagraphFont"/>
    <w:uiPriority w:val="19"/>
    <w:qFormat/>
    <w:rsid w:val="00DE2DD3"/>
    <w:rPr>
      <w:i/>
      <w:iCs/>
      <w:color w:val="8A8AA3" w:themeColor="text1" w:themeTint="7F"/>
    </w:rPr>
  </w:style>
  <w:style w:type="paragraph" w:styleId="Subtitle">
    <w:name w:val="Subtitle"/>
    <w:basedOn w:val="Normal"/>
    <w:next w:val="Normal"/>
    <w:link w:val="SubtitleChar"/>
    <w:uiPriority w:val="1"/>
    <w:qFormat/>
    <w:rsid w:val="00DE2DD3"/>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
    <w:rsid w:val="00DE2DD3"/>
    <w:rPr>
      <w:rFonts w:asciiTheme="majorHAnsi" w:eastAsiaTheme="majorEastAsia" w:hAnsiTheme="majorHAnsi" w:cstheme="majorBidi"/>
      <w:i/>
      <w:iCs/>
      <w:color w:val="93A299" w:themeColor="accent1"/>
      <w:spacing w:val="15"/>
    </w:rPr>
  </w:style>
  <w:style w:type="character" w:styleId="Emphasis">
    <w:name w:val="Emphasis"/>
    <w:basedOn w:val="DefaultParagraphFont"/>
    <w:uiPriority w:val="20"/>
    <w:qFormat/>
    <w:rsid w:val="00DE2DD3"/>
    <w:rPr>
      <w:i/>
      <w:iCs/>
    </w:rPr>
  </w:style>
  <w:style w:type="paragraph" w:styleId="FootnoteText">
    <w:name w:val="footnote text"/>
    <w:basedOn w:val="Normal"/>
    <w:link w:val="FootnoteTextChar"/>
    <w:uiPriority w:val="99"/>
    <w:unhideWhenUsed/>
    <w:rsid w:val="001D722A"/>
  </w:style>
  <w:style w:type="character" w:customStyle="1" w:styleId="FootnoteTextChar">
    <w:name w:val="Footnote Text Char"/>
    <w:basedOn w:val="DefaultParagraphFont"/>
    <w:link w:val="FootnoteText"/>
    <w:uiPriority w:val="99"/>
    <w:rsid w:val="001D722A"/>
  </w:style>
  <w:style w:type="character" w:styleId="FootnoteReference">
    <w:name w:val="footnote reference"/>
    <w:basedOn w:val="DefaultParagraphFont"/>
    <w:uiPriority w:val="99"/>
    <w:unhideWhenUsed/>
    <w:rsid w:val="001D722A"/>
    <w:rPr>
      <w:vertAlign w:val="superscript"/>
    </w:rPr>
  </w:style>
  <w:style w:type="character" w:customStyle="1" w:styleId="Heading4Char">
    <w:name w:val="Heading 4 Char"/>
    <w:basedOn w:val="DefaultParagraphFont"/>
    <w:link w:val="Heading4"/>
    <w:uiPriority w:val="1"/>
    <w:rsid w:val="00310ED0"/>
    <w:rPr>
      <w:rFonts w:asciiTheme="majorHAnsi" w:eastAsiaTheme="majorEastAsia" w:hAnsiTheme="majorHAnsi" w:cstheme="majorBidi"/>
      <w:b/>
      <w:bCs/>
      <w:i/>
      <w:iCs/>
      <w:color w:val="93A299" w:themeColor="accent1"/>
    </w:rPr>
  </w:style>
  <w:style w:type="paragraph" w:styleId="BlockText">
    <w:name w:val="Block Text"/>
    <w:basedOn w:val="Normal"/>
    <w:uiPriority w:val="1"/>
    <w:unhideWhenUsed/>
    <w:qFormat/>
    <w:rsid w:val="00310ED0"/>
    <w:pPr>
      <w:spacing w:line="276" w:lineRule="auto"/>
      <w:ind w:right="360"/>
    </w:pPr>
    <w:rPr>
      <w:iCs/>
      <w:color w:val="8A8AA2" w:themeColor="text1" w:themeTint="80"/>
      <w:sz w:val="20"/>
    </w:rPr>
  </w:style>
  <w:style w:type="paragraph" w:customStyle="1" w:styleId="ContactDetails">
    <w:name w:val="Contact Details"/>
    <w:basedOn w:val="Normal"/>
    <w:uiPriority w:val="1"/>
    <w:qFormat/>
    <w:rsid w:val="00310ED0"/>
    <w:pPr>
      <w:spacing w:after="120" w:line="276" w:lineRule="auto"/>
    </w:pPr>
    <w:rPr>
      <w:color w:val="8A8AA2" w:themeColor="text1" w:themeTint="80"/>
      <w:sz w:val="18"/>
    </w:rPr>
  </w:style>
  <w:style w:type="paragraph" w:styleId="Date">
    <w:name w:val="Date"/>
    <w:basedOn w:val="Normal"/>
    <w:next w:val="Normal"/>
    <w:link w:val="DateChar"/>
    <w:uiPriority w:val="1"/>
    <w:qFormat/>
    <w:rsid w:val="00310ED0"/>
    <w:pPr>
      <w:pBdr>
        <w:top w:val="single" w:sz="2" w:space="7" w:color="8A8AA2" w:themeColor="text1" w:themeTint="80"/>
      </w:pBdr>
      <w:spacing w:before="120" w:after="40" w:line="276" w:lineRule="auto"/>
      <w:ind w:right="360"/>
    </w:pPr>
    <w:rPr>
      <w:b/>
      <w:color w:val="8A8AA2" w:themeColor="text1" w:themeTint="80"/>
      <w:sz w:val="18"/>
    </w:rPr>
  </w:style>
  <w:style w:type="character" w:customStyle="1" w:styleId="DateChar">
    <w:name w:val="Date Char"/>
    <w:basedOn w:val="DefaultParagraphFont"/>
    <w:link w:val="Date"/>
    <w:uiPriority w:val="1"/>
    <w:rsid w:val="00310ED0"/>
    <w:rPr>
      <w:b/>
      <w:color w:val="8A8AA2" w:themeColor="text1" w:themeTint="80"/>
      <w:sz w:val="18"/>
    </w:rPr>
  </w:style>
  <w:style w:type="paragraph" w:styleId="Footer">
    <w:name w:val="footer"/>
    <w:basedOn w:val="Normal"/>
    <w:link w:val="FooterChar"/>
    <w:uiPriority w:val="99"/>
    <w:rsid w:val="00310ED0"/>
    <w:pPr>
      <w:tabs>
        <w:tab w:val="center" w:pos="4680"/>
        <w:tab w:val="right" w:pos="9360"/>
      </w:tabs>
      <w:spacing w:before="40"/>
    </w:pPr>
    <w:rPr>
      <w:color w:val="696985" w:themeColor="text1" w:themeTint="A6"/>
      <w:sz w:val="20"/>
    </w:rPr>
  </w:style>
  <w:style w:type="character" w:customStyle="1" w:styleId="FooterChar">
    <w:name w:val="Footer Char"/>
    <w:basedOn w:val="DefaultParagraphFont"/>
    <w:link w:val="Footer"/>
    <w:uiPriority w:val="99"/>
    <w:rsid w:val="00310ED0"/>
    <w:rPr>
      <w:color w:val="696985" w:themeColor="text1" w:themeTint="A6"/>
      <w:sz w:val="20"/>
    </w:rPr>
  </w:style>
  <w:style w:type="paragraph" w:customStyle="1" w:styleId="FooterRight">
    <w:name w:val="Footer Right"/>
    <w:basedOn w:val="Footer"/>
    <w:uiPriority w:val="99"/>
    <w:rsid w:val="00310ED0"/>
    <w:pPr>
      <w:jc w:val="right"/>
    </w:pPr>
  </w:style>
  <w:style w:type="paragraph" w:styleId="Header">
    <w:name w:val="header"/>
    <w:basedOn w:val="Normal"/>
    <w:link w:val="HeaderChar"/>
    <w:uiPriority w:val="99"/>
    <w:rsid w:val="00310ED0"/>
    <w:pPr>
      <w:tabs>
        <w:tab w:val="center" w:pos="4680"/>
        <w:tab w:val="right" w:pos="9360"/>
      </w:tabs>
      <w:spacing w:before="120" w:after="40" w:line="276" w:lineRule="auto"/>
    </w:pPr>
    <w:rPr>
      <w:color w:val="696985" w:themeColor="text1" w:themeTint="A6"/>
      <w:sz w:val="20"/>
    </w:rPr>
  </w:style>
  <w:style w:type="character" w:customStyle="1" w:styleId="HeaderChar">
    <w:name w:val="Header Char"/>
    <w:basedOn w:val="DefaultParagraphFont"/>
    <w:link w:val="Header"/>
    <w:uiPriority w:val="99"/>
    <w:rsid w:val="00310ED0"/>
    <w:rPr>
      <w:color w:val="696985" w:themeColor="text1" w:themeTint="A6"/>
      <w:sz w:val="20"/>
    </w:rPr>
  </w:style>
  <w:style w:type="paragraph" w:styleId="NoSpacing">
    <w:name w:val="No Spacing"/>
    <w:uiPriority w:val="1"/>
    <w:rsid w:val="00310ED0"/>
    <w:rPr>
      <w:sz w:val="5"/>
    </w:rPr>
  </w:style>
  <w:style w:type="paragraph" w:styleId="ListBullet2">
    <w:name w:val="List Bullet 2"/>
    <w:basedOn w:val="BlockText"/>
    <w:uiPriority w:val="1"/>
    <w:unhideWhenUsed/>
    <w:qFormat/>
    <w:rsid w:val="00310ED0"/>
    <w:pPr>
      <w:numPr>
        <w:numId w:val="17"/>
      </w:numPr>
      <w:spacing w:after="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866"/>
  </w:style>
  <w:style w:type="paragraph" w:styleId="Heading1">
    <w:name w:val="heading 1"/>
    <w:basedOn w:val="Normal"/>
    <w:next w:val="Normal"/>
    <w:link w:val="Heading1Char"/>
    <w:uiPriority w:val="1"/>
    <w:qFormat/>
    <w:rsid w:val="00094168"/>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1"/>
    <w:unhideWhenUsed/>
    <w:qFormat/>
    <w:rsid w:val="00094168"/>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DE2DD3"/>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1"/>
    <w:unhideWhenUsed/>
    <w:qFormat/>
    <w:rsid w:val="00310ED0"/>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94168"/>
    <w:rPr>
      <w:rFonts w:asciiTheme="majorHAnsi" w:eastAsiaTheme="majorEastAsia" w:hAnsiTheme="majorHAnsi" w:cstheme="majorBidi"/>
      <w:b/>
      <w:bCs/>
      <w:color w:val="65756B" w:themeColor="accent1" w:themeShade="B5"/>
      <w:sz w:val="32"/>
      <w:szCs w:val="32"/>
    </w:rPr>
  </w:style>
  <w:style w:type="character" w:customStyle="1" w:styleId="Heading2Char">
    <w:name w:val="Heading 2 Char"/>
    <w:basedOn w:val="DefaultParagraphFont"/>
    <w:link w:val="Heading2"/>
    <w:uiPriority w:val="1"/>
    <w:rsid w:val="00094168"/>
    <w:rPr>
      <w:rFonts w:asciiTheme="majorHAnsi" w:eastAsiaTheme="majorEastAsia" w:hAnsiTheme="majorHAnsi" w:cstheme="majorBidi"/>
      <w:b/>
      <w:bCs/>
      <w:color w:val="93A299" w:themeColor="accent1"/>
      <w:sz w:val="26"/>
      <w:szCs w:val="26"/>
    </w:rPr>
  </w:style>
  <w:style w:type="paragraph" w:styleId="ListParagraph">
    <w:name w:val="List Paragraph"/>
    <w:basedOn w:val="Normal"/>
    <w:uiPriority w:val="34"/>
    <w:qFormat/>
    <w:rsid w:val="0000033C"/>
    <w:pPr>
      <w:ind w:left="720"/>
      <w:contextualSpacing/>
    </w:pPr>
  </w:style>
  <w:style w:type="character" w:styleId="CommentReference">
    <w:name w:val="annotation reference"/>
    <w:basedOn w:val="DefaultParagraphFont"/>
    <w:uiPriority w:val="99"/>
    <w:semiHidden/>
    <w:unhideWhenUsed/>
    <w:rsid w:val="001C7FB9"/>
    <w:rPr>
      <w:sz w:val="18"/>
      <w:szCs w:val="18"/>
    </w:rPr>
  </w:style>
  <w:style w:type="paragraph" w:styleId="CommentText">
    <w:name w:val="annotation text"/>
    <w:basedOn w:val="Normal"/>
    <w:link w:val="CommentTextChar"/>
    <w:uiPriority w:val="99"/>
    <w:semiHidden/>
    <w:unhideWhenUsed/>
    <w:rsid w:val="001C7FB9"/>
  </w:style>
  <w:style w:type="character" w:customStyle="1" w:styleId="CommentTextChar">
    <w:name w:val="Comment Text Char"/>
    <w:basedOn w:val="DefaultParagraphFont"/>
    <w:link w:val="CommentText"/>
    <w:uiPriority w:val="99"/>
    <w:semiHidden/>
    <w:rsid w:val="001C7FB9"/>
  </w:style>
  <w:style w:type="paragraph" w:styleId="CommentSubject">
    <w:name w:val="annotation subject"/>
    <w:basedOn w:val="CommentText"/>
    <w:next w:val="CommentText"/>
    <w:link w:val="CommentSubjectChar"/>
    <w:uiPriority w:val="99"/>
    <w:semiHidden/>
    <w:unhideWhenUsed/>
    <w:rsid w:val="001C7FB9"/>
    <w:rPr>
      <w:b/>
      <w:bCs/>
      <w:sz w:val="20"/>
      <w:szCs w:val="20"/>
    </w:rPr>
  </w:style>
  <w:style w:type="character" w:customStyle="1" w:styleId="CommentSubjectChar">
    <w:name w:val="Comment Subject Char"/>
    <w:basedOn w:val="CommentTextChar"/>
    <w:link w:val="CommentSubject"/>
    <w:uiPriority w:val="99"/>
    <w:semiHidden/>
    <w:rsid w:val="001C7FB9"/>
    <w:rPr>
      <w:b/>
      <w:bCs/>
      <w:sz w:val="20"/>
      <w:szCs w:val="20"/>
    </w:rPr>
  </w:style>
  <w:style w:type="paragraph" w:styleId="BalloonText">
    <w:name w:val="Balloon Text"/>
    <w:basedOn w:val="Normal"/>
    <w:link w:val="BalloonTextChar"/>
    <w:uiPriority w:val="99"/>
    <w:semiHidden/>
    <w:unhideWhenUsed/>
    <w:rsid w:val="001C7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FB9"/>
    <w:rPr>
      <w:rFonts w:ascii="Lucida Grande" w:hAnsi="Lucida Grande" w:cs="Lucida Grande"/>
      <w:sz w:val="18"/>
      <w:szCs w:val="18"/>
    </w:rPr>
  </w:style>
  <w:style w:type="paragraph" w:styleId="TOC2">
    <w:name w:val="toc 2"/>
    <w:basedOn w:val="Normal"/>
    <w:next w:val="Normal"/>
    <w:autoRedefine/>
    <w:uiPriority w:val="39"/>
    <w:unhideWhenUsed/>
    <w:qFormat/>
    <w:rsid w:val="00C231D8"/>
    <w:pPr>
      <w:spacing w:after="100" w:line="276" w:lineRule="auto"/>
      <w:ind w:left="216"/>
    </w:pPr>
    <w:rPr>
      <w:rFonts w:ascii="Times New Roman" w:eastAsia="Times New Roman" w:hAnsi="Times New Roman" w:cs="Times New Roman"/>
    </w:rPr>
  </w:style>
  <w:style w:type="paragraph" w:styleId="TOC1">
    <w:name w:val="toc 1"/>
    <w:basedOn w:val="Normal"/>
    <w:next w:val="Normal"/>
    <w:autoRedefine/>
    <w:uiPriority w:val="39"/>
    <w:unhideWhenUsed/>
    <w:qFormat/>
    <w:rsid w:val="00C231D8"/>
    <w:pPr>
      <w:spacing w:after="100" w:line="276" w:lineRule="auto"/>
    </w:pPr>
    <w:rPr>
      <w:rFonts w:ascii="Times New Roman" w:eastAsia="Times New Roman" w:hAnsi="Times New Roman" w:cs="Times New Roman"/>
    </w:rPr>
  </w:style>
  <w:style w:type="character" w:customStyle="1" w:styleId="apple-converted-space">
    <w:name w:val="apple-converted-space"/>
    <w:basedOn w:val="DefaultParagraphFont"/>
    <w:rsid w:val="00094168"/>
  </w:style>
  <w:style w:type="character" w:styleId="Hyperlink">
    <w:name w:val="Hyperlink"/>
    <w:basedOn w:val="DefaultParagraphFont"/>
    <w:uiPriority w:val="99"/>
    <w:unhideWhenUsed/>
    <w:rsid w:val="003250D9"/>
    <w:rPr>
      <w:color w:val="0000FF" w:themeColor="hyperlink"/>
      <w:u w:val="single"/>
    </w:rPr>
  </w:style>
  <w:style w:type="table" w:styleId="TableGrid">
    <w:name w:val="Table Grid"/>
    <w:basedOn w:val="TableNormal"/>
    <w:uiPriority w:val="59"/>
    <w:rsid w:val="00930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E13A39"/>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
    <w:rsid w:val="00E13A39"/>
    <w:rPr>
      <w:rFonts w:asciiTheme="majorHAnsi" w:eastAsiaTheme="majorEastAsia" w:hAnsiTheme="majorHAnsi" w:cstheme="majorBidi"/>
      <w:color w:val="A43926" w:themeColor="text2" w:themeShade="BF"/>
      <w:spacing w:val="5"/>
      <w:kern w:val="28"/>
      <w:sz w:val="52"/>
      <w:szCs w:val="52"/>
    </w:rPr>
  </w:style>
  <w:style w:type="paragraph" w:styleId="BodyText">
    <w:name w:val="Body Text"/>
    <w:basedOn w:val="Normal"/>
    <w:link w:val="BodyTextChar"/>
    <w:rsid w:val="00213361"/>
    <w:pPr>
      <w:jc w:val="center"/>
    </w:pPr>
    <w:rPr>
      <w:rFonts w:ascii="Times New Roman" w:eastAsia="Times New Roman" w:hAnsi="Times New Roman" w:cs="Times New Roman"/>
      <w:sz w:val="44"/>
    </w:rPr>
  </w:style>
  <w:style w:type="character" w:customStyle="1" w:styleId="BodyTextChar">
    <w:name w:val="Body Text Char"/>
    <w:basedOn w:val="DefaultParagraphFont"/>
    <w:link w:val="BodyText"/>
    <w:rsid w:val="00213361"/>
    <w:rPr>
      <w:rFonts w:ascii="Times New Roman" w:eastAsia="Times New Roman" w:hAnsi="Times New Roman" w:cs="Times New Roman"/>
      <w:sz w:val="44"/>
    </w:rPr>
  </w:style>
  <w:style w:type="character" w:styleId="Strong">
    <w:name w:val="Strong"/>
    <w:basedOn w:val="DefaultParagraphFont"/>
    <w:uiPriority w:val="22"/>
    <w:qFormat/>
    <w:rsid w:val="00DE2DD3"/>
    <w:rPr>
      <w:b/>
      <w:bCs/>
    </w:rPr>
  </w:style>
  <w:style w:type="character" w:customStyle="1" w:styleId="Heading3Char">
    <w:name w:val="Heading 3 Char"/>
    <w:basedOn w:val="DefaultParagraphFont"/>
    <w:link w:val="Heading3"/>
    <w:uiPriority w:val="9"/>
    <w:rsid w:val="00DE2DD3"/>
    <w:rPr>
      <w:rFonts w:asciiTheme="majorHAnsi" w:eastAsiaTheme="majorEastAsia" w:hAnsiTheme="majorHAnsi" w:cstheme="majorBidi"/>
      <w:b/>
      <w:bCs/>
      <w:color w:val="93A299" w:themeColor="accent1"/>
    </w:rPr>
  </w:style>
  <w:style w:type="character" w:styleId="SubtleEmphasis">
    <w:name w:val="Subtle Emphasis"/>
    <w:basedOn w:val="DefaultParagraphFont"/>
    <w:uiPriority w:val="19"/>
    <w:qFormat/>
    <w:rsid w:val="00DE2DD3"/>
    <w:rPr>
      <w:i/>
      <w:iCs/>
      <w:color w:val="8A8AA3" w:themeColor="text1" w:themeTint="7F"/>
    </w:rPr>
  </w:style>
  <w:style w:type="paragraph" w:styleId="Subtitle">
    <w:name w:val="Subtitle"/>
    <w:basedOn w:val="Normal"/>
    <w:next w:val="Normal"/>
    <w:link w:val="SubtitleChar"/>
    <w:uiPriority w:val="1"/>
    <w:qFormat/>
    <w:rsid w:val="00DE2DD3"/>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
    <w:rsid w:val="00DE2DD3"/>
    <w:rPr>
      <w:rFonts w:asciiTheme="majorHAnsi" w:eastAsiaTheme="majorEastAsia" w:hAnsiTheme="majorHAnsi" w:cstheme="majorBidi"/>
      <w:i/>
      <w:iCs/>
      <w:color w:val="93A299" w:themeColor="accent1"/>
      <w:spacing w:val="15"/>
    </w:rPr>
  </w:style>
  <w:style w:type="character" w:styleId="Emphasis">
    <w:name w:val="Emphasis"/>
    <w:basedOn w:val="DefaultParagraphFont"/>
    <w:uiPriority w:val="20"/>
    <w:qFormat/>
    <w:rsid w:val="00DE2DD3"/>
    <w:rPr>
      <w:i/>
      <w:iCs/>
    </w:rPr>
  </w:style>
  <w:style w:type="paragraph" w:styleId="FootnoteText">
    <w:name w:val="footnote text"/>
    <w:basedOn w:val="Normal"/>
    <w:link w:val="FootnoteTextChar"/>
    <w:uiPriority w:val="99"/>
    <w:unhideWhenUsed/>
    <w:rsid w:val="001D722A"/>
  </w:style>
  <w:style w:type="character" w:customStyle="1" w:styleId="FootnoteTextChar">
    <w:name w:val="Footnote Text Char"/>
    <w:basedOn w:val="DefaultParagraphFont"/>
    <w:link w:val="FootnoteText"/>
    <w:uiPriority w:val="99"/>
    <w:rsid w:val="001D722A"/>
  </w:style>
  <w:style w:type="character" w:styleId="FootnoteReference">
    <w:name w:val="footnote reference"/>
    <w:basedOn w:val="DefaultParagraphFont"/>
    <w:uiPriority w:val="99"/>
    <w:unhideWhenUsed/>
    <w:rsid w:val="001D722A"/>
    <w:rPr>
      <w:vertAlign w:val="superscript"/>
    </w:rPr>
  </w:style>
  <w:style w:type="character" w:customStyle="1" w:styleId="Heading4Char">
    <w:name w:val="Heading 4 Char"/>
    <w:basedOn w:val="DefaultParagraphFont"/>
    <w:link w:val="Heading4"/>
    <w:uiPriority w:val="1"/>
    <w:rsid w:val="00310ED0"/>
    <w:rPr>
      <w:rFonts w:asciiTheme="majorHAnsi" w:eastAsiaTheme="majorEastAsia" w:hAnsiTheme="majorHAnsi" w:cstheme="majorBidi"/>
      <w:b/>
      <w:bCs/>
      <w:i/>
      <w:iCs/>
      <w:color w:val="93A299" w:themeColor="accent1"/>
    </w:rPr>
  </w:style>
  <w:style w:type="paragraph" w:styleId="BlockText">
    <w:name w:val="Block Text"/>
    <w:basedOn w:val="Normal"/>
    <w:uiPriority w:val="1"/>
    <w:unhideWhenUsed/>
    <w:qFormat/>
    <w:rsid w:val="00310ED0"/>
    <w:pPr>
      <w:spacing w:line="276" w:lineRule="auto"/>
      <w:ind w:right="360"/>
    </w:pPr>
    <w:rPr>
      <w:iCs/>
      <w:color w:val="8A8AA2" w:themeColor="text1" w:themeTint="80"/>
      <w:sz w:val="20"/>
    </w:rPr>
  </w:style>
  <w:style w:type="paragraph" w:customStyle="1" w:styleId="ContactDetails">
    <w:name w:val="Contact Details"/>
    <w:basedOn w:val="Normal"/>
    <w:uiPriority w:val="1"/>
    <w:qFormat/>
    <w:rsid w:val="00310ED0"/>
    <w:pPr>
      <w:spacing w:after="120" w:line="276" w:lineRule="auto"/>
    </w:pPr>
    <w:rPr>
      <w:color w:val="8A8AA2" w:themeColor="text1" w:themeTint="80"/>
      <w:sz w:val="18"/>
    </w:rPr>
  </w:style>
  <w:style w:type="paragraph" w:styleId="Date">
    <w:name w:val="Date"/>
    <w:basedOn w:val="Normal"/>
    <w:next w:val="Normal"/>
    <w:link w:val="DateChar"/>
    <w:uiPriority w:val="1"/>
    <w:qFormat/>
    <w:rsid w:val="00310ED0"/>
    <w:pPr>
      <w:pBdr>
        <w:top w:val="single" w:sz="2" w:space="7" w:color="8A8AA2" w:themeColor="text1" w:themeTint="80"/>
      </w:pBdr>
      <w:spacing w:before="120" w:after="40" w:line="276" w:lineRule="auto"/>
      <w:ind w:right="360"/>
    </w:pPr>
    <w:rPr>
      <w:b/>
      <w:color w:val="8A8AA2" w:themeColor="text1" w:themeTint="80"/>
      <w:sz w:val="18"/>
    </w:rPr>
  </w:style>
  <w:style w:type="character" w:customStyle="1" w:styleId="DateChar">
    <w:name w:val="Date Char"/>
    <w:basedOn w:val="DefaultParagraphFont"/>
    <w:link w:val="Date"/>
    <w:uiPriority w:val="1"/>
    <w:rsid w:val="00310ED0"/>
    <w:rPr>
      <w:b/>
      <w:color w:val="8A8AA2" w:themeColor="text1" w:themeTint="80"/>
      <w:sz w:val="18"/>
    </w:rPr>
  </w:style>
  <w:style w:type="paragraph" w:styleId="Footer">
    <w:name w:val="footer"/>
    <w:basedOn w:val="Normal"/>
    <w:link w:val="FooterChar"/>
    <w:uiPriority w:val="99"/>
    <w:rsid w:val="00310ED0"/>
    <w:pPr>
      <w:tabs>
        <w:tab w:val="center" w:pos="4680"/>
        <w:tab w:val="right" w:pos="9360"/>
      </w:tabs>
      <w:spacing w:before="40"/>
    </w:pPr>
    <w:rPr>
      <w:color w:val="696985" w:themeColor="text1" w:themeTint="A6"/>
      <w:sz w:val="20"/>
    </w:rPr>
  </w:style>
  <w:style w:type="character" w:customStyle="1" w:styleId="FooterChar">
    <w:name w:val="Footer Char"/>
    <w:basedOn w:val="DefaultParagraphFont"/>
    <w:link w:val="Footer"/>
    <w:uiPriority w:val="99"/>
    <w:rsid w:val="00310ED0"/>
    <w:rPr>
      <w:color w:val="696985" w:themeColor="text1" w:themeTint="A6"/>
      <w:sz w:val="20"/>
    </w:rPr>
  </w:style>
  <w:style w:type="paragraph" w:customStyle="1" w:styleId="FooterRight">
    <w:name w:val="Footer Right"/>
    <w:basedOn w:val="Footer"/>
    <w:uiPriority w:val="99"/>
    <w:rsid w:val="00310ED0"/>
    <w:pPr>
      <w:jc w:val="right"/>
    </w:pPr>
  </w:style>
  <w:style w:type="paragraph" w:styleId="Header">
    <w:name w:val="header"/>
    <w:basedOn w:val="Normal"/>
    <w:link w:val="HeaderChar"/>
    <w:uiPriority w:val="99"/>
    <w:rsid w:val="00310ED0"/>
    <w:pPr>
      <w:tabs>
        <w:tab w:val="center" w:pos="4680"/>
        <w:tab w:val="right" w:pos="9360"/>
      </w:tabs>
      <w:spacing w:before="120" w:after="40" w:line="276" w:lineRule="auto"/>
    </w:pPr>
    <w:rPr>
      <w:color w:val="696985" w:themeColor="text1" w:themeTint="A6"/>
      <w:sz w:val="20"/>
    </w:rPr>
  </w:style>
  <w:style w:type="character" w:customStyle="1" w:styleId="HeaderChar">
    <w:name w:val="Header Char"/>
    <w:basedOn w:val="DefaultParagraphFont"/>
    <w:link w:val="Header"/>
    <w:uiPriority w:val="99"/>
    <w:rsid w:val="00310ED0"/>
    <w:rPr>
      <w:color w:val="696985" w:themeColor="text1" w:themeTint="A6"/>
      <w:sz w:val="20"/>
    </w:rPr>
  </w:style>
  <w:style w:type="paragraph" w:styleId="NoSpacing">
    <w:name w:val="No Spacing"/>
    <w:uiPriority w:val="1"/>
    <w:rsid w:val="00310ED0"/>
    <w:rPr>
      <w:sz w:val="5"/>
    </w:rPr>
  </w:style>
  <w:style w:type="paragraph" w:styleId="ListBullet2">
    <w:name w:val="List Bullet 2"/>
    <w:basedOn w:val="BlockText"/>
    <w:uiPriority w:val="1"/>
    <w:unhideWhenUsed/>
    <w:qFormat/>
    <w:rsid w:val="00310ED0"/>
    <w:pPr>
      <w:numPr>
        <w:numId w:val="17"/>
      </w:numPr>
      <w:spacing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81416">
      <w:bodyDiv w:val="1"/>
      <w:marLeft w:val="0"/>
      <w:marRight w:val="0"/>
      <w:marTop w:val="0"/>
      <w:marBottom w:val="0"/>
      <w:divBdr>
        <w:top w:val="none" w:sz="0" w:space="0" w:color="auto"/>
        <w:left w:val="none" w:sz="0" w:space="0" w:color="auto"/>
        <w:bottom w:val="none" w:sz="0" w:space="0" w:color="auto"/>
        <w:right w:val="none" w:sz="0" w:space="0" w:color="auto"/>
      </w:divBdr>
    </w:div>
    <w:div w:id="606814683">
      <w:bodyDiv w:val="1"/>
      <w:marLeft w:val="0"/>
      <w:marRight w:val="0"/>
      <w:marTop w:val="0"/>
      <w:marBottom w:val="0"/>
      <w:divBdr>
        <w:top w:val="none" w:sz="0" w:space="0" w:color="auto"/>
        <w:left w:val="none" w:sz="0" w:space="0" w:color="auto"/>
        <w:bottom w:val="none" w:sz="0" w:space="0" w:color="auto"/>
        <w:right w:val="none" w:sz="0" w:space="0" w:color="auto"/>
      </w:divBdr>
    </w:div>
    <w:div w:id="905069121">
      <w:bodyDiv w:val="1"/>
      <w:marLeft w:val="0"/>
      <w:marRight w:val="0"/>
      <w:marTop w:val="0"/>
      <w:marBottom w:val="0"/>
      <w:divBdr>
        <w:top w:val="none" w:sz="0" w:space="0" w:color="auto"/>
        <w:left w:val="none" w:sz="0" w:space="0" w:color="auto"/>
        <w:bottom w:val="none" w:sz="0" w:space="0" w:color="auto"/>
        <w:right w:val="none" w:sz="0" w:space="0" w:color="auto"/>
      </w:divBdr>
    </w:div>
    <w:div w:id="1371110969">
      <w:bodyDiv w:val="1"/>
      <w:marLeft w:val="0"/>
      <w:marRight w:val="0"/>
      <w:marTop w:val="0"/>
      <w:marBottom w:val="0"/>
      <w:divBdr>
        <w:top w:val="none" w:sz="0" w:space="0" w:color="auto"/>
        <w:left w:val="none" w:sz="0" w:space="0" w:color="auto"/>
        <w:bottom w:val="none" w:sz="0" w:space="0" w:color="auto"/>
        <w:right w:val="none" w:sz="0" w:space="0" w:color="auto"/>
      </w:divBdr>
    </w:div>
    <w:div w:id="1761099812">
      <w:bodyDiv w:val="1"/>
      <w:marLeft w:val="0"/>
      <w:marRight w:val="0"/>
      <w:marTop w:val="0"/>
      <w:marBottom w:val="0"/>
      <w:divBdr>
        <w:top w:val="none" w:sz="0" w:space="0" w:color="auto"/>
        <w:left w:val="none" w:sz="0" w:space="0" w:color="auto"/>
        <w:bottom w:val="none" w:sz="0" w:space="0" w:color="auto"/>
        <w:right w:val="none" w:sz="0" w:space="0" w:color="auto"/>
      </w:divBdr>
    </w:div>
    <w:div w:id="2011178543">
      <w:bodyDiv w:val="1"/>
      <w:marLeft w:val="0"/>
      <w:marRight w:val="0"/>
      <w:marTop w:val="0"/>
      <w:marBottom w:val="0"/>
      <w:divBdr>
        <w:top w:val="none" w:sz="0" w:space="0" w:color="auto"/>
        <w:left w:val="none" w:sz="0" w:space="0" w:color="auto"/>
        <w:bottom w:val="none" w:sz="0" w:space="0" w:color="auto"/>
        <w:right w:val="none" w:sz="0" w:space="0" w:color="auto"/>
      </w:divBdr>
    </w:div>
    <w:div w:id="2070105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yperlink" Target="http://www.teacherleaderstandards.org/downloads/TLS_Brochure.pdf" TargetMode="External"/><Relationship Id="rId12" Type="http://schemas.openxmlformats.org/officeDocument/2006/relationships/hyperlink" Target="http://www.ets.org/praxis/" TargetMode="External"/><Relationship Id="rId13" Type="http://schemas.openxmlformats.org/officeDocument/2006/relationships/header" Target="header2.xml"/><Relationship Id="rId14" Type="http://schemas.openxmlformats.org/officeDocument/2006/relationships/comments" Target="comments.xml"/><Relationship Id="rId15" Type="http://schemas.openxmlformats.org/officeDocument/2006/relationships/hyperlink" Target="file:///C:\Users\bhildreth1\AppData\Local\Microsoft\Windows\Temporary%20Internet%20Files\Content.Outlook\YGN9MFC9\gwudissertation.wikispaces.com" TargetMode="External"/><Relationship Id="rId16" Type="http://schemas.openxmlformats.org/officeDocument/2006/relationships/hyperlink" Target="file:///C:\Users\bhildreth1\AppData\Local\Microsoft\Windows\Temporary%20Internet%20Files\Content.Outlook\YGN9MFC9\gwudissertation.wikispaces.com" TargetMode="External"/><Relationship Id="rId17" Type="http://schemas.openxmlformats.org/officeDocument/2006/relationships/hyperlink" Target="file:///C:\Users\bhildreth1\AppData\Local\Microsoft\Windows\Temporary%20Internet%20Files\Content.Outlook\YGN9MFC9\gwudissertation.wikispaces.com" TargetMode="External"/><Relationship Id="rId18" Type="http://schemas.openxmlformats.org/officeDocument/2006/relationships/footer" Target="footer1.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D4FCD-FFE4-1142-A3B6-DB030E1C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17061</Words>
  <Characters>97251</Characters>
  <Application>Microsoft Macintosh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Sydney Brown</dc:creator>
  <cp:lastModifiedBy>Sydney Brown</cp:lastModifiedBy>
  <cp:revision>2</cp:revision>
  <cp:lastPrinted>2013-07-24T19:46:00Z</cp:lastPrinted>
  <dcterms:created xsi:type="dcterms:W3CDTF">2013-07-29T18:30:00Z</dcterms:created>
  <dcterms:modified xsi:type="dcterms:W3CDTF">2013-07-29T18:30:00Z</dcterms:modified>
</cp:coreProperties>
</file>